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8C8D32" w14:textId="77777777" w:rsidR="00A57DEE" w:rsidRDefault="00A57DEE" w:rsidP="000D43FF">
      <w:pPr>
        <w:spacing w:after="0" w:line="240" w:lineRule="auto"/>
        <w:contextualSpacing/>
        <w:jc w:val="center"/>
        <w:rPr>
          <w:rFonts w:ascii="Times New Roman" w:eastAsia="Times New Roman" w:hAnsi="Times New Roman" w:cs="Times New Roman"/>
          <w:b/>
          <w:bCs/>
          <w:color w:val="000000"/>
          <w:sz w:val="24"/>
          <w:szCs w:val="24"/>
        </w:rPr>
      </w:pPr>
    </w:p>
    <w:p w14:paraId="26D244DF" w14:textId="64F0F4C2" w:rsidR="000C3CC9" w:rsidRDefault="000C3CC9" w:rsidP="000D43FF">
      <w:pPr>
        <w:spacing w:after="0" w:line="240" w:lineRule="auto"/>
        <w:contextualSpacing/>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PUTTING PUBLIC HEALTH </w:t>
      </w:r>
      <w:r w:rsidRPr="00E30A64">
        <w:rPr>
          <w:rFonts w:ascii="Times New Roman" w:eastAsia="Times New Roman" w:hAnsi="Times New Roman" w:cs="Times New Roman"/>
          <w:b/>
          <w:bCs/>
          <w:color w:val="000000"/>
          <w:sz w:val="24"/>
          <w:szCs w:val="24"/>
        </w:rPr>
        <w:t>EVIDENCE</w:t>
      </w:r>
      <w:r>
        <w:rPr>
          <w:rFonts w:ascii="Times New Roman" w:eastAsia="Times New Roman" w:hAnsi="Times New Roman" w:cs="Times New Roman"/>
          <w:b/>
          <w:bCs/>
          <w:color w:val="000000"/>
          <w:sz w:val="24"/>
          <w:szCs w:val="24"/>
        </w:rPr>
        <w:t xml:space="preserve"> IN</w:t>
      </w:r>
      <w:r w:rsidRPr="00E30A64">
        <w:rPr>
          <w:rFonts w:ascii="Times New Roman" w:eastAsia="Times New Roman" w:hAnsi="Times New Roman" w:cs="Times New Roman"/>
          <w:b/>
          <w:bCs/>
          <w:color w:val="000000"/>
          <w:sz w:val="24"/>
          <w:szCs w:val="24"/>
        </w:rPr>
        <w:t xml:space="preserve"> ACTION WORKSHOP </w:t>
      </w:r>
    </w:p>
    <w:p w14:paraId="61118337" w14:textId="6BA8DC13" w:rsidR="000D43FF" w:rsidRPr="00E30A64" w:rsidRDefault="000D43FF" w:rsidP="000D43FF">
      <w:pPr>
        <w:spacing w:after="0" w:line="240" w:lineRule="auto"/>
        <w:contextualSpacing/>
        <w:jc w:val="center"/>
        <w:rPr>
          <w:rFonts w:ascii="Times New Roman" w:hAnsi="Times New Roman" w:cs="Times New Roman"/>
          <w:b/>
          <w:sz w:val="24"/>
          <w:szCs w:val="24"/>
        </w:rPr>
      </w:pPr>
      <w:r w:rsidRPr="00E30A64">
        <w:rPr>
          <w:rFonts w:ascii="Times New Roman" w:eastAsia="Times New Roman" w:hAnsi="Times New Roman" w:cs="Times New Roman"/>
          <w:b/>
          <w:bCs/>
          <w:color w:val="000000"/>
          <w:sz w:val="24"/>
          <w:szCs w:val="24"/>
        </w:rPr>
        <w:t>GLOSSARY</w:t>
      </w:r>
    </w:p>
    <w:p w14:paraId="77E3BCD4" w14:textId="2B7512EB" w:rsidR="009B45B3" w:rsidRPr="00E30A64" w:rsidRDefault="009B45B3" w:rsidP="00A733B4">
      <w:pPr>
        <w:spacing w:after="0" w:line="240" w:lineRule="auto"/>
        <w:contextualSpacing/>
        <w:jc w:val="center"/>
        <w:rPr>
          <w:rFonts w:ascii="Times New Roman" w:eastAsia="Times New Roman" w:hAnsi="Times New Roman" w:cs="Times New Roman"/>
          <w:b/>
          <w:bCs/>
          <w:color w:val="000000"/>
          <w:sz w:val="24"/>
          <w:szCs w:val="24"/>
        </w:rPr>
      </w:pPr>
    </w:p>
    <w:p w14:paraId="2A8A19A4" w14:textId="7F515356" w:rsidR="00A84F0C" w:rsidRDefault="00E009E1" w:rsidP="00A733B4">
      <w:pPr>
        <w:spacing w:after="0" w:line="240" w:lineRule="auto"/>
        <w:contextualSpacing/>
        <w:rPr>
          <w:rFonts w:ascii="Times New Roman" w:hAnsi="Times New Roman" w:cs="Times New Roman"/>
          <w:sz w:val="24"/>
          <w:szCs w:val="24"/>
        </w:rPr>
      </w:pPr>
      <w:r w:rsidRPr="00E009E1">
        <w:rPr>
          <w:rFonts w:ascii="Times New Roman" w:hAnsi="Times New Roman" w:cs="Times New Roman"/>
          <w:sz w:val="24"/>
          <w:szCs w:val="24"/>
        </w:rPr>
        <w:t>This glossary define</w:t>
      </w:r>
      <w:r>
        <w:rPr>
          <w:rFonts w:ascii="Times New Roman" w:hAnsi="Times New Roman" w:cs="Times New Roman"/>
          <w:sz w:val="24"/>
          <w:szCs w:val="24"/>
        </w:rPr>
        <w:t>s</w:t>
      </w:r>
      <w:r w:rsidRPr="00E009E1">
        <w:rPr>
          <w:rFonts w:ascii="Times New Roman" w:hAnsi="Times New Roman" w:cs="Times New Roman"/>
          <w:sz w:val="24"/>
          <w:szCs w:val="24"/>
        </w:rPr>
        <w:t xml:space="preserve"> terms as used within the context of the </w:t>
      </w:r>
      <w:r w:rsidRPr="00727086">
        <w:rPr>
          <w:rFonts w:ascii="Times New Roman" w:hAnsi="Times New Roman" w:cs="Times New Roman"/>
          <w:i/>
          <w:sz w:val="24"/>
          <w:szCs w:val="24"/>
        </w:rPr>
        <w:t xml:space="preserve">Putting Public Health Evidence in Action </w:t>
      </w:r>
      <w:r w:rsidRPr="00E009E1">
        <w:rPr>
          <w:rFonts w:ascii="Times New Roman" w:hAnsi="Times New Roman" w:cs="Times New Roman"/>
          <w:sz w:val="24"/>
          <w:szCs w:val="24"/>
        </w:rPr>
        <w:t xml:space="preserve">training curriculum. There are varied definitions throughout public health and other contexts not addressed here. </w:t>
      </w:r>
      <w:r w:rsidR="00A84F0C">
        <w:rPr>
          <w:rFonts w:ascii="Times New Roman" w:hAnsi="Times New Roman" w:cs="Times New Roman"/>
          <w:sz w:val="24"/>
          <w:szCs w:val="24"/>
        </w:rPr>
        <w:t xml:space="preserve">The curriculum uses the term evidence-based </w:t>
      </w:r>
      <w:del w:id="0" w:author="Decosimo, Kasey Poole" w:date="2017-07-25T08:23:00Z">
        <w:r w:rsidR="00A84F0C" w:rsidDel="00583425">
          <w:rPr>
            <w:rFonts w:ascii="Times New Roman" w:hAnsi="Times New Roman" w:cs="Times New Roman"/>
            <w:sz w:val="24"/>
            <w:szCs w:val="24"/>
          </w:rPr>
          <w:delText xml:space="preserve">approaches </w:delText>
        </w:r>
      </w:del>
      <w:ins w:id="1" w:author="Decosimo, Kasey Poole" w:date="2017-07-25T08:23:00Z">
        <w:r w:rsidR="00583425">
          <w:rPr>
            <w:rFonts w:ascii="Times New Roman" w:hAnsi="Times New Roman" w:cs="Times New Roman"/>
            <w:sz w:val="24"/>
            <w:szCs w:val="24"/>
          </w:rPr>
          <w:t xml:space="preserve">strategies </w:t>
        </w:r>
      </w:ins>
      <w:r w:rsidR="00A84F0C">
        <w:rPr>
          <w:rFonts w:ascii="Times New Roman" w:hAnsi="Times New Roman" w:cs="Times New Roman"/>
          <w:sz w:val="24"/>
          <w:szCs w:val="24"/>
        </w:rPr>
        <w:t xml:space="preserve">to cover programs, policies, and </w:t>
      </w:r>
      <w:del w:id="2" w:author="Decosimo, Kasey Poole" w:date="2017-07-25T08:23:00Z">
        <w:r w:rsidR="00A84F0C" w:rsidDel="00583425">
          <w:rPr>
            <w:rFonts w:ascii="Times New Roman" w:hAnsi="Times New Roman" w:cs="Times New Roman"/>
            <w:sz w:val="24"/>
            <w:szCs w:val="24"/>
          </w:rPr>
          <w:delText>strategies.</w:delText>
        </w:r>
      </w:del>
      <w:ins w:id="3" w:author="Decosimo, Kasey Poole" w:date="2017-07-25T08:23:00Z">
        <w:r w:rsidR="00583425">
          <w:rPr>
            <w:rFonts w:ascii="Times New Roman" w:hAnsi="Times New Roman" w:cs="Times New Roman"/>
            <w:sz w:val="24"/>
            <w:szCs w:val="24"/>
          </w:rPr>
          <w:t>recommendations.</w:t>
        </w:r>
      </w:ins>
    </w:p>
    <w:p w14:paraId="07F1329B" w14:textId="77777777" w:rsidR="00A84F0C" w:rsidRDefault="00A84F0C" w:rsidP="00A733B4">
      <w:pPr>
        <w:spacing w:after="0" w:line="240" w:lineRule="auto"/>
        <w:contextualSpacing/>
        <w:rPr>
          <w:rFonts w:ascii="Times New Roman" w:hAnsi="Times New Roman" w:cs="Times New Roman"/>
          <w:sz w:val="24"/>
          <w:szCs w:val="24"/>
        </w:rPr>
      </w:pPr>
    </w:p>
    <w:p w14:paraId="76D007C6" w14:textId="0F06838B" w:rsidR="00C31ABF" w:rsidRPr="00E009E1" w:rsidRDefault="00E009E1" w:rsidP="00A733B4">
      <w:pPr>
        <w:spacing w:after="0" w:line="240" w:lineRule="auto"/>
        <w:contextualSpacing/>
        <w:rPr>
          <w:rFonts w:ascii="Times New Roman" w:hAnsi="Times New Roman" w:cs="Times New Roman"/>
          <w:sz w:val="24"/>
          <w:szCs w:val="24"/>
        </w:rPr>
      </w:pPr>
      <w:r w:rsidRPr="00E009E1">
        <w:rPr>
          <w:rFonts w:ascii="Times New Roman" w:hAnsi="Times New Roman" w:cs="Times New Roman"/>
          <w:sz w:val="24"/>
          <w:szCs w:val="24"/>
        </w:rPr>
        <w:t>References are provided for further information. Updates should be made as appropriate as the field and training needs evolve.</w:t>
      </w:r>
    </w:p>
    <w:p w14:paraId="63D04D4A" w14:textId="77777777" w:rsidR="00E009E1" w:rsidRPr="00E30A64" w:rsidRDefault="00E009E1" w:rsidP="00A733B4">
      <w:pPr>
        <w:spacing w:after="0" w:line="240" w:lineRule="auto"/>
        <w:contextualSpacing/>
        <w:rPr>
          <w:rFonts w:ascii="Times New Roman" w:hAnsi="Times New Roman" w:cs="Times New Roman"/>
          <w:b/>
          <w:sz w:val="24"/>
          <w:szCs w:val="24"/>
        </w:rPr>
      </w:pPr>
    </w:p>
    <w:p w14:paraId="25C73363" w14:textId="77777777" w:rsidR="00757C36" w:rsidRPr="00E30A64" w:rsidRDefault="00757C36" w:rsidP="00757C36">
      <w:pPr>
        <w:spacing w:after="0" w:line="240" w:lineRule="auto"/>
        <w:contextualSpacing/>
        <w:rPr>
          <w:rFonts w:ascii="Times New Roman" w:hAnsi="Times New Roman" w:cs="Times New Roman"/>
          <w:b/>
          <w:sz w:val="24"/>
          <w:szCs w:val="24"/>
        </w:rPr>
      </w:pPr>
      <w:r w:rsidRPr="00E30A64">
        <w:rPr>
          <w:rFonts w:ascii="Times New Roman" w:hAnsi="Times New Roman" w:cs="Times New Roman"/>
          <w:b/>
          <w:sz w:val="24"/>
          <w:szCs w:val="24"/>
        </w:rPr>
        <w:t>Adaptation</w:t>
      </w:r>
      <w:r w:rsidR="00A70EBC">
        <w:rPr>
          <w:rFonts w:ascii="Times New Roman" w:hAnsi="Times New Roman" w:cs="Times New Roman"/>
          <w:b/>
          <w:sz w:val="24"/>
          <w:szCs w:val="24"/>
        </w:rPr>
        <w:t xml:space="preserve"> </w:t>
      </w:r>
    </w:p>
    <w:p w14:paraId="0674007C" w14:textId="0D9E571B" w:rsidR="00E3375B" w:rsidRDefault="00777406" w:rsidP="00A84F0C">
      <w:pPr>
        <w:spacing w:after="0" w:line="240" w:lineRule="auto"/>
        <w:ind w:left="720"/>
        <w:contextualSpacing/>
        <w:rPr>
          <w:rFonts w:ascii="Times New Roman" w:hAnsi="Times New Roman" w:cs="Times New Roman"/>
          <w:sz w:val="24"/>
          <w:szCs w:val="24"/>
        </w:rPr>
      </w:pPr>
      <w:r w:rsidRPr="00E30A64">
        <w:rPr>
          <w:rFonts w:ascii="Times New Roman" w:hAnsi="Times New Roman" w:cs="Times New Roman"/>
          <w:sz w:val="24"/>
          <w:szCs w:val="24"/>
        </w:rPr>
        <w:t xml:space="preserve">Changes or modifications to an evidence-based </w:t>
      </w:r>
      <w:del w:id="4" w:author="Decosimo, Kasey Poole" w:date="2017-07-25T08:23:00Z">
        <w:r w:rsidRPr="00E30A64" w:rsidDel="00583425">
          <w:rPr>
            <w:rFonts w:ascii="Times New Roman" w:hAnsi="Times New Roman" w:cs="Times New Roman"/>
            <w:sz w:val="24"/>
            <w:szCs w:val="24"/>
          </w:rPr>
          <w:delText xml:space="preserve">intervention </w:delText>
        </w:r>
      </w:del>
      <w:ins w:id="5" w:author="Decosimo, Kasey Poole" w:date="2017-07-25T08:23:00Z">
        <w:r w:rsidR="00583425">
          <w:rPr>
            <w:rFonts w:ascii="Times New Roman" w:hAnsi="Times New Roman" w:cs="Times New Roman"/>
            <w:sz w:val="24"/>
            <w:szCs w:val="24"/>
          </w:rPr>
          <w:t xml:space="preserve">strategy </w:t>
        </w:r>
      </w:ins>
      <w:r w:rsidRPr="00E30A64">
        <w:rPr>
          <w:rFonts w:ascii="Times New Roman" w:hAnsi="Times New Roman" w:cs="Times New Roman"/>
          <w:sz w:val="24"/>
          <w:szCs w:val="24"/>
        </w:rPr>
        <w:t>so that it better fits the needs of a particular population</w:t>
      </w:r>
      <w:r w:rsidR="00A70EBC">
        <w:rPr>
          <w:rFonts w:ascii="Times New Roman" w:hAnsi="Times New Roman" w:cs="Times New Roman"/>
          <w:sz w:val="24"/>
          <w:szCs w:val="24"/>
        </w:rPr>
        <w:t xml:space="preserve"> and context</w:t>
      </w:r>
      <w:r w:rsidRPr="00E30A64">
        <w:rPr>
          <w:rFonts w:ascii="Times New Roman" w:hAnsi="Times New Roman" w:cs="Times New Roman"/>
          <w:sz w:val="24"/>
          <w:szCs w:val="24"/>
        </w:rPr>
        <w:t>.  These changes can include additions</w:t>
      </w:r>
      <w:r w:rsidR="00A84F0C">
        <w:rPr>
          <w:rFonts w:ascii="Times New Roman" w:hAnsi="Times New Roman" w:cs="Times New Roman"/>
          <w:sz w:val="24"/>
          <w:szCs w:val="24"/>
        </w:rPr>
        <w:t>, deletions, and substitutions.</w:t>
      </w:r>
      <w:r w:rsidR="004423E7" w:rsidRPr="00E30A64">
        <w:rPr>
          <w:rFonts w:ascii="Times New Roman" w:hAnsi="Times New Roman" w:cs="Times New Roman"/>
          <w:sz w:val="24"/>
          <w:szCs w:val="24"/>
        </w:rPr>
        <w:t xml:space="preserve"> </w:t>
      </w:r>
      <w:r w:rsidR="00545F00" w:rsidRPr="00E30A64">
        <w:rPr>
          <w:rFonts w:ascii="Times New Roman" w:hAnsi="Times New Roman" w:cs="Times New Roman"/>
          <w:sz w:val="24"/>
          <w:szCs w:val="24"/>
        </w:rPr>
        <w:fldChar w:fldCharType="begin">
          <w:fldData xml:space="preserve">PEVuZE5vdGU+PENpdGU+PEF1dGhvcj5SYWJpbjwvQXV0aG9yPjxZZWFyPjIwMDg8L1llYXI+PFJl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</w:fldData>
        </w:fldChar>
      </w:r>
      <w:r w:rsidR="005812C2">
        <w:rPr>
          <w:rFonts w:ascii="Times New Roman" w:hAnsi="Times New Roman" w:cs="Times New Roman"/>
          <w:sz w:val="24"/>
          <w:szCs w:val="24"/>
        </w:rPr>
        <w:instrText xml:space="preserve"> ADDIN EN.CITE </w:instrText>
      </w:r>
      <w:r w:rsidR="005812C2">
        <w:rPr>
          <w:rFonts w:ascii="Times New Roman" w:hAnsi="Times New Roman" w:cs="Times New Roman"/>
          <w:sz w:val="24"/>
          <w:szCs w:val="24"/>
        </w:rPr>
        <w:fldChar w:fldCharType="begin">
          <w:fldData xml:space="preserve">PEVuZE5vdGU+PENpdGU+PEF1dGhvcj5SYWJpbjwvQXV0aG9yPjxZZWFyPjIwMDg8L1llYXI+PFJl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</w:fldData>
        </w:fldChar>
      </w:r>
      <w:r w:rsidR="005812C2">
        <w:rPr>
          <w:rFonts w:ascii="Times New Roman" w:hAnsi="Times New Roman" w:cs="Times New Roman"/>
          <w:sz w:val="24"/>
          <w:szCs w:val="24"/>
        </w:rPr>
        <w:instrText xml:space="preserve"> ADDIN EN.CITE.DATA </w:instrText>
      </w:r>
      <w:r w:rsidR="005812C2">
        <w:rPr>
          <w:rFonts w:ascii="Times New Roman" w:hAnsi="Times New Roman" w:cs="Times New Roman"/>
          <w:sz w:val="24"/>
          <w:szCs w:val="24"/>
        </w:rPr>
      </w:r>
      <w:r w:rsidR="005812C2">
        <w:rPr>
          <w:rFonts w:ascii="Times New Roman" w:hAnsi="Times New Roman" w:cs="Times New Roman"/>
          <w:sz w:val="24"/>
          <w:szCs w:val="24"/>
        </w:rPr>
        <w:fldChar w:fldCharType="end"/>
      </w:r>
      <w:r w:rsidR="00545F00" w:rsidRPr="00E30A64">
        <w:rPr>
          <w:rFonts w:ascii="Times New Roman" w:hAnsi="Times New Roman" w:cs="Times New Roman"/>
          <w:sz w:val="24"/>
          <w:szCs w:val="24"/>
        </w:rPr>
      </w:r>
      <w:r w:rsidR="00545F00" w:rsidRPr="00E30A64">
        <w:rPr>
          <w:rFonts w:ascii="Times New Roman" w:hAnsi="Times New Roman" w:cs="Times New Roman"/>
          <w:sz w:val="24"/>
          <w:szCs w:val="24"/>
        </w:rPr>
        <w:fldChar w:fldCharType="separate"/>
      </w:r>
      <w:r w:rsidR="00306F79">
        <w:rPr>
          <w:rFonts w:ascii="Times New Roman" w:hAnsi="Times New Roman" w:cs="Times New Roman"/>
          <w:noProof/>
          <w:sz w:val="24"/>
          <w:szCs w:val="24"/>
        </w:rPr>
        <w:t>(</w:t>
      </w:r>
      <w:hyperlink w:anchor="_ENREF_38" w:tooltip="Rabin, 2008 #3" w:history="1">
        <w:r w:rsidR="00EF2F10">
          <w:rPr>
            <w:rFonts w:ascii="Times New Roman" w:hAnsi="Times New Roman" w:cs="Times New Roman"/>
            <w:noProof/>
            <w:sz w:val="24"/>
            <w:szCs w:val="24"/>
          </w:rPr>
          <w:t>Rabin, Brownson, Haire-Joshu, Kreuter, &amp; Weaver, 2008</w:t>
        </w:r>
      </w:hyperlink>
      <w:r w:rsidR="00306F79">
        <w:rPr>
          <w:rFonts w:ascii="Times New Roman" w:hAnsi="Times New Roman" w:cs="Times New Roman"/>
          <w:noProof/>
          <w:sz w:val="24"/>
          <w:szCs w:val="24"/>
        </w:rPr>
        <w:t>)</w:t>
      </w:r>
      <w:r w:rsidR="00545F00" w:rsidRPr="00E30A64">
        <w:rPr>
          <w:rFonts w:ascii="Times New Roman" w:hAnsi="Times New Roman" w:cs="Times New Roman"/>
          <w:sz w:val="24"/>
          <w:szCs w:val="24"/>
        </w:rPr>
        <w:fldChar w:fldCharType="end"/>
      </w:r>
    </w:p>
    <w:p w14:paraId="559321E8" w14:textId="77777777" w:rsidR="005D7A01" w:rsidRDefault="005D7A01" w:rsidP="00A84F0C">
      <w:pPr>
        <w:spacing w:after="0" w:line="240" w:lineRule="auto"/>
        <w:contextualSpacing/>
        <w:rPr>
          <w:rFonts w:ascii="Times New Roman" w:hAnsi="Times New Roman" w:cs="Times New Roman"/>
          <w:sz w:val="24"/>
          <w:szCs w:val="24"/>
        </w:rPr>
      </w:pPr>
    </w:p>
    <w:p w14:paraId="6C39DB29" w14:textId="679420F1" w:rsidR="00F73558" w:rsidRDefault="00F73558" w:rsidP="00A733B4">
      <w:pPr>
        <w:spacing w:after="0" w:line="240" w:lineRule="auto"/>
        <w:ind w:left="720"/>
        <w:contextualSpacing/>
        <w:rPr>
          <w:rFonts w:ascii="Times New Roman" w:hAnsi="Times New Roman" w:cs="Times New Roman"/>
          <w:sz w:val="24"/>
          <w:szCs w:val="24"/>
        </w:rPr>
      </w:pPr>
      <w:r>
        <w:rPr>
          <w:rFonts w:ascii="Times New Roman" w:hAnsi="Times New Roman" w:cs="Times New Roman"/>
          <w:i/>
          <w:sz w:val="24"/>
          <w:szCs w:val="24"/>
        </w:rPr>
        <w:t>See also</w:t>
      </w:r>
      <w:r>
        <w:rPr>
          <w:rFonts w:ascii="Times New Roman" w:hAnsi="Times New Roman" w:cs="Times New Roman"/>
          <w:sz w:val="24"/>
          <w:szCs w:val="24"/>
        </w:rPr>
        <w:t xml:space="preserve"> Fidelity</w:t>
      </w:r>
    </w:p>
    <w:p w14:paraId="38C0A614" w14:textId="77777777" w:rsidR="00F73558" w:rsidRPr="00E30A64" w:rsidRDefault="00F73558" w:rsidP="00A733B4">
      <w:pPr>
        <w:spacing w:after="0" w:line="240" w:lineRule="auto"/>
        <w:ind w:left="720"/>
        <w:contextualSpacing/>
        <w:rPr>
          <w:rFonts w:ascii="Times New Roman" w:hAnsi="Times New Roman" w:cs="Times New Roman"/>
          <w:sz w:val="24"/>
          <w:szCs w:val="24"/>
        </w:rPr>
      </w:pPr>
    </w:p>
    <w:p w14:paraId="08889F05" w14:textId="77777777" w:rsidR="00997FED" w:rsidRPr="00E30A64" w:rsidRDefault="00997FED" w:rsidP="00A733B4">
      <w:pPr>
        <w:spacing w:after="0" w:line="240" w:lineRule="auto"/>
        <w:contextualSpacing/>
        <w:rPr>
          <w:rFonts w:ascii="Times New Roman" w:hAnsi="Times New Roman" w:cs="Times New Roman"/>
          <w:b/>
          <w:bCs/>
          <w:iCs/>
          <w:color w:val="231F20"/>
          <w:sz w:val="24"/>
          <w:szCs w:val="24"/>
        </w:rPr>
      </w:pPr>
      <w:r w:rsidRPr="00E30A64">
        <w:rPr>
          <w:rFonts w:ascii="Times New Roman" w:hAnsi="Times New Roman" w:cs="Times New Roman"/>
          <w:b/>
          <w:bCs/>
          <w:iCs/>
          <w:color w:val="231F20"/>
          <w:sz w:val="24"/>
          <w:szCs w:val="24"/>
        </w:rPr>
        <w:t xml:space="preserve">Asset-mapping: </w:t>
      </w:r>
    </w:p>
    <w:p w14:paraId="7C493F35" w14:textId="27715FE7" w:rsidR="00997FED" w:rsidRPr="00E30A64" w:rsidRDefault="00757C36" w:rsidP="00A733B4">
      <w:pPr>
        <w:spacing w:after="0" w:line="240" w:lineRule="auto"/>
        <w:ind w:left="720"/>
        <w:contextualSpacing/>
        <w:rPr>
          <w:rFonts w:ascii="Times New Roman" w:hAnsi="Times New Roman" w:cs="Times New Roman"/>
          <w:sz w:val="24"/>
          <w:szCs w:val="24"/>
        </w:rPr>
      </w:pPr>
      <w:r w:rsidRPr="00E30A64">
        <w:rPr>
          <w:rFonts w:ascii="Times New Roman" w:hAnsi="Times New Roman" w:cs="Times New Roman"/>
          <w:color w:val="231F20"/>
          <w:sz w:val="24"/>
          <w:szCs w:val="24"/>
        </w:rPr>
        <w:t>Assessing a community to identify the abilities and capacities that local residents and institutions can offer, rather than focusing on what might be needed or is lacking.</w:t>
      </w:r>
      <w:r w:rsidR="00997FED" w:rsidRPr="00E30A64">
        <w:rPr>
          <w:rFonts w:ascii="Times New Roman" w:hAnsi="Times New Roman" w:cs="Times New Roman"/>
          <w:sz w:val="24"/>
          <w:szCs w:val="24"/>
        </w:rPr>
        <w:t xml:space="preserve"> </w:t>
      </w:r>
      <w:r w:rsidR="00545F00" w:rsidRPr="00E30A64">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&lt;EndNote&gt;&lt;Cite&gt;&lt;Author&gt;Beaulieu&lt;/Author&gt;&lt;Year&gt;2002&lt;/Year&gt;&lt;RecNum&gt;5&lt;/RecNum&gt;&lt;DisplayText&gt;(Beaulieu, 2002)&lt;/DisplayText&gt;&lt;record&gt;&lt;rec-number&gt;5&lt;/rec-number&gt;&lt;foreign-keys&gt;&lt;key app="EN" db-id="wdfs0d2x20ast9eaetrp9waj5fttxre0rt5s"&gt;5&lt;/key&gt;&lt;key app="ENWeb" db-id=""&gt;0&lt;/key&gt;&lt;/foreign-keys&gt;&lt;ref-type name="Web Page"&gt;12&lt;/ref-type&gt;&lt;contributors&gt;&lt;authors&gt;&lt;author&gt;Beaulieu,&lt;/author&gt;&lt;/authors&gt;&lt;secondary-authors&gt;&lt;author&gt;Southern Rural Development Center&lt;/author&gt;&lt;/secondary-authors&gt;&lt;/contributors&gt;&lt;titles&gt;&lt;title&gt;Mapping the Assets of Your Community: A Key Component for Building Local Capacity&lt;/title&gt;&lt;/titles&gt;&lt;volume&gt;2012&lt;/volume&gt;&lt;number&gt;August 10&lt;/number&gt;&lt;dates&gt;&lt;year&gt;2002&lt;/year&gt;&lt;/dates&gt;&lt;publisher&gt;Mississippi State University &lt;/publisher&gt;&lt;urls&gt;&lt;related-urls&gt;&lt;url&gt;http://www.nebhands.nebraska.edu/files/227_asset_mapping.pdf&lt;/url&gt;&lt;/related-urls&gt;&lt;/urls&gt;&lt;/record&gt;&lt;/Cite&gt;&lt;/EndNote&gt;</w:instrText>
      </w:r>
      <w:r w:rsidR="00545F00" w:rsidRPr="00E30A64">
        <w:rPr>
          <w:rFonts w:ascii="Times New Roman" w:hAnsi="Times New Roman" w:cs="Times New Roman"/>
          <w:sz w:val="24"/>
          <w:szCs w:val="24"/>
        </w:rPr>
        <w:fldChar w:fldCharType="separate"/>
      </w:r>
      <w:r w:rsidR="00306F79">
        <w:rPr>
          <w:rFonts w:ascii="Times New Roman" w:hAnsi="Times New Roman" w:cs="Times New Roman"/>
          <w:noProof/>
          <w:sz w:val="24"/>
          <w:szCs w:val="24"/>
        </w:rPr>
        <w:t>(</w:t>
      </w:r>
      <w:hyperlink w:anchor="_ENREF_4" w:tooltip="Beaulieu, 2002 #5" w:history="1">
        <w:r w:rsidR="00EF2F10">
          <w:rPr>
            <w:rFonts w:ascii="Times New Roman" w:hAnsi="Times New Roman" w:cs="Times New Roman"/>
            <w:noProof/>
            <w:sz w:val="24"/>
            <w:szCs w:val="24"/>
          </w:rPr>
          <w:t>Beaulieu, 2002</w:t>
        </w:r>
      </w:hyperlink>
      <w:r w:rsidR="00306F79">
        <w:rPr>
          <w:rFonts w:ascii="Times New Roman" w:hAnsi="Times New Roman" w:cs="Times New Roman"/>
          <w:noProof/>
          <w:sz w:val="24"/>
          <w:szCs w:val="24"/>
        </w:rPr>
        <w:t>)</w:t>
      </w:r>
      <w:r w:rsidR="00545F00" w:rsidRPr="00E30A64">
        <w:rPr>
          <w:rFonts w:ascii="Times New Roman" w:hAnsi="Times New Roman" w:cs="Times New Roman"/>
          <w:sz w:val="24"/>
          <w:szCs w:val="24"/>
        </w:rPr>
        <w:fldChar w:fldCharType="end"/>
      </w:r>
      <w:r w:rsidR="002020FB">
        <w:rPr>
          <w:rFonts w:ascii="Times New Roman" w:hAnsi="Times New Roman" w:cs="Times New Roman"/>
          <w:sz w:val="24"/>
          <w:szCs w:val="24"/>
        </w:rPr>
        <w:t xml:space="preserve"> </w:t>
      </w:r>
      <w:r w:rsidR="002020FB">
        <w:rPr>
          <w:rFonts w:ascii="Times New Roman" w:hAnsi="Times New Roman" w:cs="Times New Roman"/>
          <w:i/>
          <w:sz w:val="24"/>
          <w:szCs w:val="24"/>
        </w:rPr>
        <w:t>See also</w:t>
      </w:r>
      <w:r w:rsidR="002020FB">
        <w:rPr>
          <w:rFonts w:ascii="Times New Roman" w:hAnsi="Times New Roman" w:cs="Times New Roman"/>
          <w:sz w:val="24"/>
          <w:szCs w:val="24"/>
        </w:rPr>
        <w:t xml:space="preserve"> Community Asset</w:t>
      </w:r>
    </w:p>
    <w:p w14:paraId="210ABD88" w14:textId="77777777" w:rsidR="004423E7" w:rsidRPr="00E30A64" w:rsidRDefault="004423E7" w:rsidP="00A733B4">
      <w:pPr>
        <w:spacing w:after="0" w:line="240" w:lineRule="auto"/>
        <w:ind w:left="720"/>
        <w:contextualSpacing/>
        <w:rPr>
          <w:rFonts w:ascii="Times New Roman" w:hAnsi="Times New Roman" w:cs="Times New Roman"/>
          <w:b/>
          <w:sz w:val="24"/>
          <w:szCs w:val="24"/>
        </w:rPr>
      </w:pPr>
    </w:p>
    <w:p w14:paraId="3415C5D3" w14:textId="77777777" w:rsidR="005D7A01" w:rsidRPr="00E30A64" w:rsidRDefault="005D7A01" w:rsidP="00A733B4">
      <w:pPr>
        <w:spacing w:after="0" w:line="240" w:lineRule="auto"/>
        <w:contextualSpacing/>
        <w:rPr>
          <w:rFonts w:ascii="Times New Roman" w:eastAsia="Helvetica 45 Light" w:hAnsi="Times New Roman" w:cs="Times New Roman"/>
          <w:b/>
          <w:color w:val="000000"/>
          <w:sz w:val="24"/>
          <w:szCs w:val="24"/>
        </w:rPr>
      </w:pPr>
      <w:r w:rsidRPr="00E30A64">
        <w:rPr>
          <w:rFonts w:ascii="Times New Roman" w:eastAsia="Helvetica 45 Light" w:hAnsi="Times New Roman" w:cs="Times New Roman"/>
          <w:b/>
          <w:color w:val="000000"/>
          <w:sz w:val="24"/>
          <w:szCs w:val="24"/>
        </w:rPr>
        <w:t>Community Assessment:</w:t>
      </w:r>
    </w:p>
    <w:p w14:paraId="06DC55BC" w14:textId="086DCEDD" w:rsidR="005D7A01" w:rsidRPr="00E30A64" w:rsidRDefault="00E91DDA" w:rsidP="00A57DEE">
      <w:pPr>
        <w:spacing w:after="0" w:line="240" w:lineRule="auto"/>
        <w:ind w:left="720"/>
        <w:contextualSpacing/>
        <w:rPr>
          <w:rFonts w:ascii="Times New Roman" w:eastAsia="Helvetica 45 Light" w:hAnsi="Times New Roman" w:cs="Times New Roman"/>
          <w:color w:val="000000"/>
          <w:sz w:val="24"/>
          <w:szCs w:val="24"/>
        </w:rPr>
      </w:pPr>
      <w:r>
        <w:rPr>
          <w:rFonts w:ascii="Times New Roman" w:eastAsia="Helvetica 45 Light" w:hAnsi="Times New Roman" w:cs="Times New Roman"/>
          <w:color w:val="000000"/>
          <w:sz w:val="24"/>
          <w:szCs w:val="24"/>
        </w:rPr>
        <w:t>U</w:t>
      </w:r>
      <w:r w:rsidR="00A57DEE" w:rsidRPr="00A57DEE">
        <w:rPr>
          <w:rFonts w:ascii="Times New Roman" w:eastAsia="Helvetica 45 Light" w:hAnsi="Times New Roman" w:cs="Times New Roman"/>
          <w:color w:val="000000"/>
          <w:sz w:val="24"/>
          <w:szCs w:val="24"/>
        </w:rPr>
        <w:t>s</w:t>
      </w:r>
      <w:r>
        <w:rPr>
          <w:rFonts w:ascii="Times New Roman" w:eastAsia="Helvetica 45 Light" w:hAnsi="Times New Roman" w:cs="Times New Roman"/>
          <w:color w:val="000000"/>
          <w:sz w:val="24"/>
          <w:szCs w:val="24"/>
        </w:rPr>
        <w:t>ing</w:t>
      </w:r>
      <w:r w:rsidR="00A57DEE" w:rsidRPr="00A57DEE">
        <w:rPr>
          <w:rFonts w:ascii="Times New Roman" w:eastAsia="Helvetica 45 Light" w:hAnsi="Times New Roman" w:cs="Times New Roman"/>
          <w:color w:val="000000"/>
          <w:sz w:val="24"/>
          <w:szCs w:val="24"/>
        </w:rPr>
        <w:t xml:space="preserve"> quantitative and qualitative methods to systematically collect and analyze data to understand health within a specific community. An ideal assessment includes information on risk factors, quality of life, mortality, morbidity, community assets, forces of change, social determinants of health and health inequity, and information on how well the public health system provides essential services</w:t>
      </w:r>
      <w:r w:rsidR="00A57DEE" w:rsidRPr="007F7CBD">
        <w:rPr>
          <w:rFonts w:ascii="Times New Roman" w:eastAsia="Helvetica 45 Light" w:hAnsi="Times New Roman" w:cs="Times New Roman"/>
          <w:color w:val="000000"/>
          <w:sz w:val="24"/>
          <w:szCs w:val="24"/>
        </w:rPr>
        <w:t>.</w:t>
      </w:r>
      <w:r w:rsidR="002020FB">
        <w:rPr>
          <w:rFonts w:ascii="Times New Roman" w:eastAsia="Helvetica 45 Light" w:hAnsi="Times New Roman" w:cs="Times New Roman"/>
          <w:color w:val="000000"/>
          <w:sz w:val="24"/>
          <w:szCs w:val="24"/>
        </w:rPr>
        <w:t xml:space="preserve"> </w:t>
      </w:r>
      <w:r w:rsidR="00A45E57" w:rsidRPr="007F7CBD">
        <w:rPr>
          <w:rFonts w:ascii="Times New Roman" w:eastAsia="Helvetica 45 Light" w:hAnsi="Times New Roman" w:cs="Times New Roman"/>
          <w:color w:val="000000"/>
          <w:sz w:val="24"/>
          <w:szCs w:val="24"/>
        </w:rPr>
        <w:fldChar w:fldCharType="begin"/>
      </w:r>
      <w:r w:rsidR="005812C2">
        <w:rPr>
          <w:rFonts w:ascii="Times New Roman" w:eastAsia="Helvetica 45 Light" w:hAnsi="Times New Roman" w:cs="Times New Roman"/>
          <w:color w:val="000000"/>
          <w:sz w:val="24"/>
          <w:szCs w:val="24"/>
        </w:rPr>
        <w:instrText xml:space="preserve"> ADDIN EN.CITE &lt;EndNote&gt;&lt;Cite&gt;&lt;Author&gt;Officials&lt;/Author&gt;&lt;Year&gt;2010&lt;/Year&gt;&lt;RecNum&gt;66&lt;/RecNum&gt;&lt;DisplayText&gt;(National Association of County and City Health Officials, 2010)&lt;/DisplayText&gt;&lt;record&gt;&lt;rec-number&gt;66&lt;/rec-number&gt;&lt;foreign-keys&gt;&lt;key app="EN" db-id="wdfs0d2x20ast9eaetrp9waj5fttxre0rt5s"&gt;66&lt;/key&gt;&lt;/foreign-keys&gt;&lt;ref-type name="Web Page"&gt;12&lt;/ref-type&gt;&lt;contributors&gt;&lt;authors&gt;&lt;author&gt;National Association of County and City Health Officials,&lt;/author&gt;&lt;/authors&gt;&lt;/contributors&gt;&lt;titles&gt;&lt;title&gt;Definitions of Community Health Assessments (CHA) and Community Health Improvement Plans (CHIPs)&lt;/title&gt;&lt;/titles&gt;&lt;dates&gt;&lt;year&gt;2010&lt;/year&gt;&lt;/dates&gt;&lt;urls&gt;&lt;related-urls&gt;&lt;url&gt;http://naccho.org/topics/infrastructure/community-health-assessment-and-improvement-planning/upload/Definitions.pdf&lt;/url&gt;&lt;/related-urls&gt;&lt;/urls&gt;&lt;/record&gt;&lt;/Cite&gt;&lt;/EndNote&gt;</w:instrText>
      </w:r>
      <w:r w:rsidR="00A45E57" w:rsidRPr="007F7CBD">
        <w:rPr>
          <w:rFonts w:ascii="Times New Roman" w:eastAsia="Helvetica 45 Light" w:hAnsi="Times New Roman" w:cs="Times New Roman"/>
          <w:color w:val="000000"/>
          <w:sz w:val="24"/>
          <w:szCs w:val="24"/>
        </w:rPr>
        <w:fldChar w:fldCharType="separate"/>
      </w:r>
      <w:r w:rsidR="006E67B8" w:rsidRPr="007F7CBD">
        <w:rPr>
          <w:rFonts w:ascii="Times New Roman" w:eastAsia="Helvetica 45 Light" w:hAnsi="Times New Roman" w:cs="Times New Roman"/>
          <w:noProof/>
          <w:color w:val="000000"/>
          <w:sz w:val="24"/>
          <w:szCs w:val="24"/>
        </w:rPr>
        <w:t>(</w:t>
      </w:r>
      <w:hyperlink w:anchor="_ENREF_30" w:tooltip="National Association of County and City Health Officials, 2010 #66" w:history="1">
        <w:r w:rsidR="00EF2F10" w:rsidRPr="007F7CBD">
          <w:rPr>
            <w:rFonts w:ascii="Times New Roman" w:eastAsia="Helvetica 45 Light" w:hAnsi="Times New Roman" w:cs="Times New Roman"/>
            <w:noProof/>
            <w:color w:val="000000"/>
            <w:sz w:val="24"/>
            <w:szCs w:val="24"/>
          </w:rPr>
          <w:t>National Association of County and City Health Officials, 2010</w:t>
        </w:r>
      </w:hyperlink>
      <w:r w:rsidR="006E67B8" w:rsidRPr="007F7CBD">
        <w:rPr>
          <w:rFonts w:ascii="Times New Roman" w:eastAsia="Helvetica 45 Light" w:hAnsi="Times New Roman" w:cs="Times New Roman"/>
          <w:noProof/>
          <w:color w:val="000000"/>
          <w:sz w:val="24"/>
          <w:szCs w:val="24"/>
        </w:rPr>
        <w:t>)</w:t>
      </w:r>
      <w:r w:rsidR="00A45E57" w:rsidRPr="007F7CBD">
        <w:rPr>
          <w:rFonts w:ascii="Times New Roman" w:eastAsia="Helvetica 45 Light" w:hAnsi="Times New Roman" w:cs="Times New Roman"/>
          <w:color w:val="000000"/>
          <w:sz w:val="24"/>
          <w:szCs w:val="24"/>
        </w:rPr>
        <w:fldChar w:fldCharType="end"/>
      </w:r>
      <w:r w:rsidR="00A57DEE" w:rsidRPr="00A57DEE">
        <w:rPr>
          <w:rFonts w:ascii="Times New Roman" w:eastAsia="Helvetica 45 Light" w:hAnsi="Times New Roman" w:cs="Times New Roman"/>
          <w:color w:val="000000"/>
          <w:sz w:val="24"/>
          <w:szCs w:val="24"/>
        </w:rPr>
        <w:t xml:space="preserve"> </w:t>
      </w:r>
      <w:r w:rsidR="000F7126">
        <w:rPr>
          <w:rFonts w:ascii="Times New Roman" w:eastAsia="Helvetica 45 Light" w:hAnsi="Times New Roman" w:cs="Times New Roman"/>
          <w:color w:val="000000"/>
          <w:sz w:val="24"/>
          <w:szCs w:val="24"/>
        </w:rPr>
        <w:t xml:space="preserve"> </w:t>
      </w:r>
      <w:r w:rsidR="00A57DEE" w:rsidRPr="000F7126">
        <w:rPr>
          <w:rFonts w:ascii="Times New Roman" w:eastAsia="Helvetica 45 Light" w:hAnsi="Times New Roman" w:cs="Times New Roman"/>
          <w:i/>
          <w:color w:val="000000"/>
          <w:sz w:val="24"/>
          <w:szCs w:val="24"/>
        </w:rPr>
        <w:t>S</w:t>
      </w:r>
      <w:r w:rsidR="002578F9" w:rsidRPr="000F7126">
        <w:rPr>
          <w:rFonts w:ascii="Times New Roman" w:eastAsia="Helvetica 45 Light" w:hAnsi="Times New Roman" w:cs="Times New Roman"/>
          <w:i/>
          <w:color w:val="000000"/>
          <w:sz w:val="24"/>
          <w:szCs w:val="24"/>
        </w:rPr>
        <w:t>ee also</w:t>
      </w:r>
      <w:r w:rsidR="002578F9">
        <w:rPr>
          <w:rFonts w:ascii="Times New Roman" w:eastAsia="Helvetica 45 Light" w:hAnsi="Times New Roman" w:cs="Times New Roman"/>
          <w:color w:val="000000"/>
          <w:sz w:val="24"/>
          <w:szCs w:val="24"/>
        </w:rPr>
        <w:t xml:space="preserve"> Asset-mapping</w:t>
      </w:r>
    </w:p>
    <w:p w14:paraId="4DD1B682" w14:textId="77777777" w:rsidR="005D7A01" w:rsidRPr="00E30A64" w:rsidRDefault="005D7A01" w:rsidP="00A733B4">
      <w:pPr>
        <w:spacing w:after="0" w:line="240" w:lineRule="auto"/>
        <w:contextualSpacing/>
        <w:rPr>
          <w:rFonts w:ascii="Times New Roman" w:eastAsia="Helvetica 45 Light" w:hAnsi="Times New Roman" w:cs="Times New Roman"/>
          <w:b/>
          <w:color w:val="000000"/>
          <w:sz w:val="24"/>
          <w:szCs w:val="24"/>
        </w:rPr>
      </w:pPr>
    </w:p>
    <w:p w14:paraId="01536F53" w14:textId="77777777" w:rsidR="005D7A01" w:rsidRPr="00E30A64" w:rsidRDefault="005D7A01" w:rsidP="00A733B4">
      <w:pPr>
        <w:spacing w:after="0" w:line="240" w:lineRule="auto"/>
        <w:contextualSpacing/>
        <w:rPr>
          <w:rFonts w:ascii="Times New Roman" w:eastAsia="Helvetica 45 Light" w:hAnsi="Times New Roman" w:cs="Times New Roman"/>
          <w:color w:val="000000"/>
          <w:sz w:val="24"/>
          <w:szCs w:val="24"/>
        </w:rPr>
      </w:pPr>
      <w:r w:rsidRPr="00E30A64">
        <w:rPr>
          <w:rFonts w:ascii="Times New Roman" w:eastAsia="Helvetica 45 Light" w:hAnsi="Times New Roman" w:cs="Times New Roman"/>
          <w:b/>
          <w:color w:val="000000"/>
          <w:sz w:val="24"/>
          <w:szCs w:val="24"/>
        </w:rPr>
        <w:t>Community Asset:</w:t>
      </w:r>
    </w:p>
    <w:p w14:paraId="78E26B50" w14:textId="7AAD92F1" w:rsidR="005D7A01" w:rsidRPr="00E30A64" w:rsidRDefault="00177F93" w:rsidP="005D7A01">
      <w:pPr>
        <w:spacing w:after="0" w:line="240" w:lineRule="auto"/>
        <w:ind w:left="720"/>
        <w:contextualSpacing/>
        <w:rPr>
          <w:rFonts w:ascii="Times New Roman" w:eastAsia="Helvetica 45 Light" w:hAnsi="Times New Roman" w:cs="Times New Roman"/>
          <w:color w:val="000000"/>
          <w:sz w:val="24"/>
          <w:szCs w:val="24"/>
        </w:rPr>
      </w:pPr>
      <w:r w:rsidRPr="00E30A64">
        <w:rPr>
          <w:rFonts w:ascii="Times New Roman" w:eastAsia="Helvetica 45 Light" w:hAnsi="Times New Roman" w:cs="Times New Roman"/>
          <w:color w:val="000000"/>
          <w:sz w:val="24"/>
          <w:szCs w:val="24"/>
        </w:rPr>
        <w:t>Existing resources in a population or group, including individuals, programs, facilities, and capital, that can be built on or enhance</w:t>
      </w:r>
      <w:r w:rsidR="005D7A01" w:rsidRPr="00E30A64">
        <w:rPr>
          <w:rFonts w:ascii="Times New Roman" w:eastAsia="Helvetica 45 Light" w:hAnsi="Times New Roman" w:cs="Times New Roman"/>
          <w:color w:val="000000"/>
          <w:sz w:val="24"/>
          <w:szCs w:val="24"/>
        </w:rPr>
        <w:t xml:space="preserve">d. </w:t>
      </w:r>
      <w:r w:rsidR="00545F00" w:rsidRPr="00E30A64">
        <w:rPr>
          <w:rFonts w:ascii="Times New Roman" w:eastAsia="Helvetica 45 Light" w:hAnsi="Times New Roman" w:cs="Times New Roman"/>
          <w:color w:val="000000"/>
          <w:sz w:val="24"/>
          <w:szCs w:val="24"/>
        </w:rPr>
        <w:fldChar w:fldCharType="begin"/>
      </w:r>
      <w:r w:rsidR="005812C2">
        <w:rPr>
          <w:rFonts w:ascii="Times New Roman" w:eastAsia="Helvetica 45 Light" w:hAnsi="Times New Roman" w:cs="Times New Roman"/>
          <w:color w:val="000000"/>
          <w:sz w:val="24"/>
          <w:szCs w:val="24"/>
        </w:rPr>
        <w:instrText xml:space="preserve"> ADDIN EN.CITE &lt;EndNote&gt;&lt;Cite&gt;&lt;Author&gt;Altschuld&lt;/Author&gt;&lt;Year&gt;2010&lt;/Year&gt;&lt;RecNum&gt;53&lt;/RecNum&gt;&lt;DisplayText&gt;(Altschuld &amp;amp; Kumar, 2010)&lt;/DisplayText&gt;&lt;record&gt;&lt;rec-number&gt;53&lt;/rec-number&gt;&lt;foreign-keys&gt;&lt;key app="EN" db-id="wdfs0d2x20ast9eaetrp9waj5fttxre0rt5s"&gt;53&lt;/key&gt;&lt;/foreign-keys&gt;&lt;ref-type name="Book"&gt;6&lt;/ref-type&gt;&lt;contributors&gt;&lt;authors&gt;&lt;author&gt;Altschuld, J.W.,&lt;/author&gt;&lt;author&gt;Kumar, D.D.,&lt;/author&gt;&lt;/authors&gt;&lt;/contributors&gt;&lt;titles&gt;&lt;title&gt;Needs Assessment: An Overview&lt;/title&gt;&lt;/titles&gt;&lt;dates&gt;&lt;year&gt;2010&lt;/year&gt;&lt;/dates&gt;&lt;pub-location&gt;Thousand Oaks, CA&lt;/pub-location&gt;&lt;publisher&gt;Sage Publications&lt;/publisher&gt;&lt;urls&gt;&lt;/urls&gt;&lt;/record&gt;&lt;/Cite&gt;&lt;/EndNote&gt;</w:instrText>
      </w:r>
      <w:r w:rsidR="00545F00" w:rsidRPr="00E30A64">
        <w:rPr>
          <w:rFonts w:ascii="Times New Roman" w:eastAsia="Helvetica 45 Light" w:hAnsi="Times New Roman" w:cs="Times New Roman"/>
          <w:color w:val="000000"/>
          <w:sz w:val="24"/>
          <w:szCs w:val="24"/>
        </w:rPr>
        <w:fldChar w:fldCharType="separate"/>
      </w:r>
      <w:r w:rsidR="005D7A01" w:rsidRPr="00E30A64">
        <w:rPr>
          <w:rFonts w:ascii="Times New Roman" w:eastAsia="Helvetica 45 Light" w:hAnsi="Times New Roman" w:cs="Times New Roman"/>
          <w:noProof/>
          <w:color w:val="000000"/>
          <w:sz w:val="24"/>
          <w:szCs w:val="24"/>
        </w:rPr>
        <w:t>(</w:t>
      </w:r>
      <w:hyperlink w:anchor="_ENREF_2" w:tooltip="Altschuld, 2010 #53" w:history="1">
        <w:r w:rsidR="00EF2F10" w:rsidRPr="00E30A64">
          <w:rPr>
            <w:rFonts w:ascii="Times New Roman" w:eastAsia="Helvetica 45 Light" w:hAnsi="Times New Roman" w:cs="Times New Roman"/>
            <w:noProof/>
            <w:color w:val="000000"/>
            <w:sz w:val="24"/>
            <w:szCs w:val="24"/>
          </w:rPr>
          <w:t>Altschuld &amp; Kumar, 2010</w:t>
        </w:r>
      </w:hyperlink>
      <w:r w:rsidR="005D7A01" w:rsidRPr="00E30A64">
        <w:rPr>
          <w:rFonts w:ascii="Times New Roman" w:eastAsia="Helvetica 45 Light" w:hAnsi="Times New Roman" w:cs="Times New Roman"/>
          <w:noProof/>
          <w:color w:val="000000"/>
          <w:sz w:val="24"/>
          <w:szCs w:val="24"/>
        </w:rPr>
        <w:t>)</w:t>
      </w:r>
      <w:r w:rsidR="00545F00" w:rsidRPr="00E30A64">
        <w:rPr>
          <w:rFonts w:ascii="Times New Roman" w:eastAsia="Helvetica 45 Light" w:hAnsi="Times New Roman" w:cs="Times New Roman"/>
          <w:color w:val="000000"/>
          <w:sz w:val="24"/>
          <w:szCs w:val="24"/>
        </w:rPr>
        <w:fldChar w:fldCharType="end"/>
      </w:r>
    </w:p>
    <w:p w14:paraId="27DC095F" w14:textId="77777777" w:rsidR="00181401" w:rsidRDefault="00181401" w:rsidP="00A733B4">
      <w:pPr>
        <w:spacing w:after="0" w:line="240" w:lineRule="auto"/>
        <w:contextualSpacing/>
        <w:rPr>
          <w:rFonts w:ascii="Times New Roman" w:eastAsia="Helvetica 45 Light" w:hAnsi="Times New Roman" w:cs="Times New Roman"/>
          <w:b/>
          <w:color w:val="000000"/>
          <w:sz w:val="24"/>
          <w:szCs w:val="24"/>
        </w:rPr>
      </w:pPr>
    </w:p>
    <w:p w14:paraId="139E53DF" w14:textId="77777777" w:rsidR="000E0453" w:rsidRDefault="000E0453" w:rsidP="00A733B4">
      <w:pPr>
        <w:spacing w:after="0" w:line="240" w:lineRule="auto"/>
        <w:contextualSpacing/>
        <w:rPr>
          <w:rFonts w:ascii="Times New Roman" w:eastAsia="Helvetica 45 Light" w:hAnsi="Times New Roman" w:cs="Times New Roman"/>
          <w:b/>
          <w:color w:val="000000"/>
          <w:sz w:val="24"/>
          <w:szCs w:val="24"/>
        </w:rPr>
      </w:pPr>
    </w:p>
    <w:p w14:paraId="3C043EF8" w14:textId="77777777" w:rsidR="000E0453" w:rsidRDefault="000E0453" w:rsidP="00A733B4">
      <w:pPr>
        <w:spacing w:after="0" w:line="240" w:lineRule="auto"/>
        <w:contextualSpacing/>
        <w:rPr>
          <w:rFonts w:ascii="Times New Roman" w:eastAsia="Helvetica 45 Light" w:hAnsi="Times New Roman" w:cs="Times New Roman"/>
          <w:b/>
          <w:color w:val="000000"/>
          <w:sz w:val="24"/>
          <w:szCs w:val="24"/>
        </w:rPr>
      </w:pPr>
    </w:p>
    <w:p w14:paraId="09F08956" w14:textId="77777777" w:rsidR="000E0453" w:rsidRDefault="000E0453" w:rsidP="00A733B4">
      <w:pPr>
        <w:spacing w:after="0" w:line="240" w:lineRule="auto"/>
        <w:contextualSpacing/>
        <w:rPr>
          <w:rFonts w:ascii="Times New Roman" w:eastAsia="Helvetica 45 Light" w:hAnsi="Times New Roman" w:cs="Times New Roman"/>
          <w:b/>
          <w:color w:val="000000"/>
          <w:sz w:val="24"/>
          <w:szCs w:val="24"/>
        </w:rPr>
      </w:pPr>
    </w:p>
    <w:p w14:paraId="6BD16887" w14:textId="77777777" w:rsidR="000E0453" w:rsidRDefault="000E0453" w:rsidP="00A733B4">
      <w:pPr>
        <w:spacing w:after="0" w:line="240" w:lineRule="auto"/>
        <w:contextualSpacing/>
        <w:rPr>
          <w:rFonts w:ascii="Times New Roman" w:eastAsia="Helvetica 45 Light" w:hAnsi="Times New Roman" w:cs="Times New Roman"/>
          <w:b/>
          <w:color w:val="000000"/>
          <w:sz w:val="24"/>
          <w:szCs w:val="24"/>
        </w:rPr>
      </w:pPr>
    </w:p>
    <w:p w14:paraId="5BA3FD66" w14:textId="77777777" w:rsidR="000E0453" w:rsidRDefault="000E0453" w:rsidP="00A733B4">
      <w:pPr>
        <w:spacing w:after="0" w:line="240" w:lineRule="auto"/>
        <w:contextualSpacing/>
        <w:rPr>
          <w:rFonts w:ascii="Times New Roman" w:eastAsia="Helvetica 45 Light" w:hAnsi="Times New Roman" w:cs="Times New Roman"/>
          <w:b/>
          <w:color w:val="000000"/>
          <w:sz w:val="24"/>
          <w:szCs w:val="24"/>
        </w:rPr>
      </w:pPr>
    </w:p>
    <w:p w14:paraId="3D3D23B9" w14:textId="77777777" w:rsidR="000E0453" w:rsidRDefault="000E0453" w:rsidP="00A733B4">
      <w:pPr>
        <w:spacing w:after="0" w:line="240" w:lineRule="auto"/>
        <w:contextualSpacing/>
        <w:rPr>
          <w:rFonts w:ascii="Times New Roman" w:eastAsia="Helvetica 45 Light" w:hAnsi="Times New Roman" w:cs="Times New Roman"/>
          <w:b/>
          <w:color w:val="000000"/>
          <w:sz w:val="24"/>
          <w:szCs w:val="24"/>
        </w:rPr>
      </w:pPr>
    </w:p>
    <w:p w14:paraId="6D9038BC" w14:textId="77777777" w:rsidR="000E0453" w:rsidRDefault="000E0453" w:rsidP="00A733B4">
      <w:pPr>
        <w:spacing w:after="0" w:line="240" w:lineRule="auto"/>
        <w:contextualSpacing/>
        <w:rPr>
          <w:rFonts w:ascii="Times New Roman" w:eastAsia="Helvetica 45 Light" w:hAnsi="Times New Roman" w:cs="Times New Roman"/>
          <w:b/>
          <w:color w:val="000000"/>
          <w:sz w:val="24"/>
          <w:szCs w:val="24"/>
        </w:rPr>
      </w:pPr>
    </w:p>
    <w:p w14:paraId="50DD7DE8" w14:textId="77777777" w:rsidR="000E0453" w:rsidRDefault="000E0453" w:rsidP="00A733B4">
      <w:pPr>
        <w:spacing w:after="0" w:line="240" w:lineRule="auto"/>
        <w:contextualSpacing/>
        <w:rPr>
          <w:rFonts w:ascii="Times New Roman" w:eastAsia="Helvetica 45 Light" w:hAnsi="Times New Roman" w:cs="Times New Roman"/>
          <w:b/>
          <w:color w:val="000000"/>
          <w:sz w:val="24"/>
          <w:szCs w:val="24"/>
        </w:rPr>
      </w:pPr>
    </w:p>
    <w:p w14:paraId="5C33FFA0" w14:textId="77777777" w:rsidR="000E0453" w:rsidRDefault="000E0453" w:rsidP="00A733B4">
      <w:pPr>
        <w:spacing w:after="0" w:line="240" w:lineRule="auto"/>
        <w:contextualSpacing/>
        <w:rPr>
          <w:rFonts w:ascii="Times New Roman" w:hAnsi="Times New Roman" w:cs="Times New Roman"/>
          <w:b/>
          <w:sz w:val="24"/>
          <w:szCs w:val="24"/>
        </w:rPr>
      </w:pPr>
    </w:p>
    <w:p w14:paraId="3F6037FC" w14:textId="77777777" w:rsidR="00181401" w:rsidRDefault="00181401" w:rsidP="00A733B4">
      <w:pPr>
        <w:spacing w:after="0" w:line="240" w:lineRule="auto"/>
        <w:contextualSpacing/>
        <w:rPr>
          <w:rFonts w:ascii="Times New Roman" w:hAnsi="Times New Roman" w:cs="Times New Roman"/>
          <w:b/>
          <w:sz w:val="24"/>
          <w:szCs w:val="24"/>
        </w:rPr>
      </w:pPr>
    </w:p>
    <w:p w14:paraId="0CCF2469" w14:textId="77777777" w:rsidR="001338D4" w:rsidRPr="00E30A64" w:rsidRDefault="001338D4" w:rsidP="00A733B4">
      <w:pPr>
        <w:spacing w:after="0" w:line="240" w:lineRule="auto"/>
        <w:contextualSpacing/>
        <w:rPr>
          <w:rFonts w:ascii="Times New Roman" w:hAnsi="Times New Roman" w:cs="Times New Roman"/>
          <w:b/>
          <w:sz w:val="24"/>
          <w:szCs w:val="24"/>
        </w:rPr>
      </w:pPr>
      <w:r w:rsidRPr="00E30A64">
        <w:rPr>
          <w:rFonts w:ascii="Times New Roman" w:hAnsi="Times New Roman" w:cs="Times New Roman"/>
          <w:b/>
          <w:sz w:val="24"/>
          <w:szCs w:val="24"/>
        </w:rPr>
        <w:lastRenderedPageBreak/>
        <w:t>Core Elements:</w:t>
      </w:r>
    </w:p>
    <w:p w14:paraId="01B49216" w14:textId="76008110" w:rsidR="004423E7" w:rsidRPr="00E30A64" w:rsidRDefault="00E91DDA" w:rsidP="00A733B4">
      <w:pPr>
        <w:spacing w:after="0" w:line="240" w:lineRule="auto"/>
        <w:ind w:left="720"/>
        <w:contextualSpacing/>
        <w:rPr>
          <w:rFonts w:ascii="Times New Roman" w:hAnsi="Times New Roman" w:cs="Times New Roman"/>
          <w:sz w:val="24"/>
          <w:szCs w:val="24"/>
        </w:rPr>
      </w:pPr>
      <w:r>
        <w:rPr>
          <w:rFonts w:ascii="Times New Roman" w:hAnsi="Times New Roman" w:cs="Times New Roman"/>
          <w:sz w:val="24"/>
          <w:szCs w:val="24"/>
        </w:rPr>
        <w:t>R</w:t>
      </w:r>
      <w:r w:rsidR="00B22CB1">
        <w:rPr>
          <w:rFonts w:ascii="Times New Roman" w:hAnsi="Times New Roman" w:cs="Times New Roman"/>
          <w:sz w:val="24"/>
          <w:szCs w:val="24"/>
        </w:rPr>
        <w:t>equired</w:t>
      </w:r>
      <w:r w:rsidR="000B1EFC" w:rsidRPr="00E30A64">
        <w:rPr>
          <w:rFonts w:ascii="Times New Roman" w:hAnsi="Times New Roman" w:cs="Times New Roman"/>
          <w:sz w:val="24"/>
          <w:szCs w:val="24"/>
        </w:rPr>
        <w:t xml:space="preserve"> </w:t>
      </w:r>
      <w:r w:rsidR="000B1EFC" w:rsidRPr="00E30A64">
        <w:rPr>
          <w:rFonts w:ascii="Times New Roman" w:hAnsi="Times New Roman" w:cs="Times New Roman"/>
          <w:bCs/>
          <w:sz w:val="24"/>
          <w:szCs w:val="24"/>
        </w:rPr>
        <w:t xml:space="preserve">components that </w:t>
      </w:r>
      <w:r w:rsidR="00B22CB1">
        <w:rPr>
          <w:rFonts w:ascii="Times New Roman" w:hAnsi="Times New Roman" w:cs="Times New Roman"/>
          <w:bCs/>
          <w:sz w:val="24"/>
          <w:szCs w:val="24"/>
        </w:rPr>
        <w:t xml:space="preserve">most likely </w:t>
      </w:r>
      <w:r w:rsidR="000B1EFC" w:rsidRPr="00E30A64">
        <w:rPr>
          <w:rFonts w:ascii="Times New Roman" w:hAnsi="Times New Roman" w:cs="Times New Roman"/>
          <w:bCs/>
          <w:sz w:val="24"/>
          <w:szCs w:val="24"/>
        </w:rPr>
        <w:t xml:space="preserve">make </w:t>
      </w:r>
      <w:r w:rsidR="007D313D">
        <w:rPr>
          <w:rFonts w:ascii="Times New Roman" w:hAnsi="Times New Roman" w:cs="Times New Roman"/>
          <w:bCs/>
          <w:sz w:val="24"/>
          <w:szCs w:val="24"/>
        </w:rPr>
        <w:t xml:space="preserve">an evidence-based </w:t>
      </w:r>
      <w:del w:id="6" w:author="Decosimo, Kasey Poole" w:date="2017-07-25T08:23:00Z">
        <w:r w:rsidR="000B1EFC" w:rsidRPr="00E30A64" w:rsidDel="00583425">
          <w:rPr>
            <w:rFonts w:ascii="Times New Roman" w:hAnsi="Times New Roman" w:cs="Times New Roman"/>
            <w:bCs/>
            <w:sz w:val="24"/>
            <w:szCs w:val="24"/>
          </w:rPr>
          <w:delText xml:space="preserve">intervention </w:delText>
        </w:r>
        <w:r w:rsidR="007D313D" w:rsidDel="00583425">
          <w:rPr>
            <w:rFonts w:ascii="Times New Roman" w:hAnsi="Times New Roman" w:cs="Times New Roman"/>
            <w:bCs/>
            <w:sz w:val="24"/>
            <w:szCs w:val="24"/>
          </w:rPr>
          <w:delText>or approach</w:delText>
        </w:r>
      </w:del>
      <w:ins w:id="7" w:author="Decosimo, Kasey Poole" w:date="2017-07-25T08:23:00Z">
        <w:r w:rsidR="00583425">
          <w:rPr>
            <w:rFonts w:ascii="Times New Roman" w:hAnsi="Times New Roman" w:cs="Times New Roman"/>
            <w:bCs/>
            <w:sz w:val="24"/>
            <w:szCs w:val="24"/>
          </w:rPr>
          <w:t>strategy</w:t>
        </w:r>
      </w:ins>
      <w:r w:rsidR="007D313D">
        <w:rPr>
          <w:rFonts w:ascii="Times New Roman" w:hAnsi="Times New Roman" w:cs="Times New Roman"/>
          <w:bCs/>
          <w:sz w:val="24"/>
          <w:szCs w:val="24"/>
        </w:rPr>
        <w:t xml:space="preserve"> </w:t>
      </w:r>
      <w:r w:rsidR="000B1EFC" w:rsidRPr="00E30A64">
        <w:rPr>
          <w:rFonts w:ascii="Times New Roman" w:hAnsi="Times New Roman" w:cs="Times New Roman"/>
          <w:bCs/>
          <w:sz w:val="24"/>
          <w:szCs w:val="24"/>
        </w:rPr>
        <w:t xml:space="preserve">effective. These components might be based on </w:t>
      </w:r>
      <w:r w:rsidR="004423E7" w:rsidRPr="00E30A64">
        <w:rPr>
          <w:rFonts w:ascii="Times New Roman" w:hAnsi="Times New Roman" w:cs="Times New Roman"/>
          <w:sz w:val="24"/>
          <w:szCs w:val="24"/>
        </w:rPr>
        <w:t xml:space="preserve">theory, internal logic </w:t>
      </w:r>
      <w:r w:rsidR="00534617">
        <w:rPr>
          <w:rFonts w:ascii="Times New Roman" w:hAnsi="Times New Roman" w:cs="Times New Roman"/>
          <w:sz w:val="24"/>
          <w:szCs w:val="24"/>
        </w:rPr>
        <w:t>or</w:t>
      </w:r>
      <w:r w:rsidR="00534617" w:rsidRPr="00E30A64">
        <w:rPr>
          <w:rFonts w:ascii="Times New Roman" w:hAnsi="Times New Roman" w:cs="Times New Roman"/>
          <w:sz w:val="24"/>
          <w:szCs w:val="24"/>
        </w:rPr>
        <w:t xml:space="preserve"> </w:t>
      </w:r>
      <w:r w:rsidR="004423E7" w:rsidRPr="00E30A64">
        <w:rPr>
          <w:rFonts w:ascii="Times New Roman" w:hAnsi="Times New Roman" w:cs="Times New Roman"/>
          <w:sz w:val="24"/>
          <w:szCs w:val="24"/>
        </w:rPr>
        <w:t>key delivery steps. Core elements</w:t>
      </w:r>
      <w:r w:rsidR="00534617">
        <w:rPr>
          <w:rFonts w:ascii="Times New Roman" w:hAnsi="Times New Roman" w:cs="Times New Roman"/>
          <w:sz w:val="24"/>
          <w:szCs w:val="24"/>
        </w:rPr>
        <w:t xml:space="preserve"> can</w:t>
      </w:r>
      <w:r w:rsidR="004423E7" w:rsidRPr="00E30A64">
        <w:rPr>
          <w:rFonts w:ascii="Times New Roman" w:hAnsi="Times New Roman" w:cs="Times New Roman"/>
          <w:sz w:val="24"/>
          <w:szCs w:val="24"/>
        </w:rPr>
        <w:t xml:space="preserve"> include 1) Core Content Components, 2) Core Methods and 3) Core </w:t>
      </w:r>
      <w:r w:rsidR="00A139D5">
        <w:rPr>
          <w:rFonts w:ascii="Times New Roman" w:hAnsi="Times New Roman" w:cs="Times New Roman"/>
          <w:sz w:val="24"/>
          <w:szCs w:val="24"/>
        </w:rPr>
        <w:t>Delivery Mechanisms</w:t>
      </w:r>
      <w:r w:rsidR="000B1EFC" w:rsidRPr="00E30A64">
        <w:rPr>
          <w:rFonts w:ascii="Times New Roman" w:hAnsi="Times New Roman" w:cs="Times New Roman"/>
          <w:sz w:val="24"/>
          <w:szCs w:val="24"/>
        </w:rPr>
        <w:t xml:space="preserve">. </w:t>
      </w:r>
      <w:r w:rsidR="00545F00" w:rsidRPr="00E30A64">
        <w:rPr>
          <w:rFonts w:ascii="Times New Roman" w:eastAsia="Helvetica 45 Light" w:hAnsi="Times New Roman" w:cs="Times New Roman"/>
          <w:color w:val="000000"/>
          <w:sz w:val="24"/>
          <w:szCs w:val="24"/>
        </w:rPr>
        <w:fldChar w:fldCharType="begin"/>
      </w:r>
      <w:r w:rsidR="005812C2">
        <w:rPr>
          <w:rFonts w:ascii="Times New Roman" w:eastAsia="Helvetica 45 Light" w:hAnsi="Times New Roman" w:cs="Times New Roman"/>
          <w:color w:val="000000"/>
          <w:sz w:val="24"/>
          <w:szCs w:val="24"/>
        </w:rPr>
        <w:instrText xml:space="preserve"> ADDIN EN.CITE &lt;EndNote&gt;&lt;Cite&gt;&lt;Author&gt;Eke&lt;/Author&gt;&lt;Year&gt;2006&lt;/Year&gt;&lt;RecNum&gt;43&lt;/RecNum&gt;&lt;DisplayText&gt;(Eke, Neumann, Wilkes, &amp;amp; Jones, 2006)&lt;/DisplayText&gt;&lt;record&gt;&lt;rec-number&gt;43&lt;/rec-number&gt;&lt;foreign-keys&gt;&lt;key app="EN" db-id="wdfs0d2x20ast9eaetrp9waj5fttxre0rt5s"&gt;43&lt;/key&gt;&lt;/foreign-keys&gt;&lt;ref-type name="Journal Article"&gt;17&lt;/ref-type&gt;&lt;contributors&gt;&lt;authors&gt;&lt;author&gt;Eke,&lt;/author&gt;&lt;author&gt;Neumann,&lt;/author&gt;&lt;author&gt;Wilkes,&lt;/author&gt;&lt;author&gt;Jones,&lt;/author&gt;&lt;/authors&gt;&lt;/contributors&gt;&lt;titles&gt;&lt;title&gt;Preparing Effective Behavioral Interventions to be Used by Prevention Providers: The Role of Researchers During HIV Prevention Research Trials&lt;/title&gt;&lt;secondary-title&gt;AIDS Educ Prev&lt;/secondary-title&gt;&lt;/titles&gt;&lt;periodical&gt;&lt;full-title&gt;AIDS Educ Prev&lt;/full-title&gt;&lt;/periodical&gt;&lt;pages&gt;44-58&lt;/pages&gt;&lt;volume&gt;18&lt;/volume&gt;&lt;number&gt;14 Suppl A&lt;/number&gt;&lt;dates&gt;&lt;year&gt;2006&lt;/year&gt;&lt;/dates&gt;&lt;urls&gt;&lt;/urls&gt;&lt;/record&gt;&lt;/Cite&gt;&lt;/EndNote&gt;</w:instrText>
      </w:r>
      <w:r w:rsidR="00545F00" w:rsidRPr="00E30A64">
        <w:rPr>
          <w:rFonts w:ascii="Times New Roman" w:eastAsia="Helvetica 45 Light" w:hAnsi="Times New Roman" w:cs="Times New Roman"/>
          <w:color w:val="000000"/>
          <w:sz w:val="24"/>
          <w:szCs w:val="24"/>
        </w:rPr>
        <w:fldChar w:fldCharType="separate"/>
      </w:r>
      <w:r w:rsidR="004423E7" w:rsidRPr="00E30A64">
        <w:rPr>
          <w:rFonts w:ascii="Times New Roman" w:eastAsia="Helvetica 45 Light" w:hAnsi="Times New Roman" w:cs="Times New Roman"/>
          <w:noProof/>
          <w:color w:val="000000"/>
          <w:sz w:val="24"/>
          <w:szCs w:val="24"/>
        </w:rPr>
        <w:t>(</w:t>
      </w:r>
      <w:hyperlink w:anchor="_ENREF_19" w:tooltip="Eke, 2006 #43" w:history="1">
        <w:r w:rsidR="00EF2F10" w:rsidRPr="00E30A64">
          <w:rPr>
            <w:rFonts w:ascii="Times New Roman" w:eastAsia="Helvetica 45 Light" w:hAnsi="Times New Roman" w:cs="Times New Roman"/>
            <w:noProof/>
            <w:color w:val="000000"/>
            <w:sz w:val="24"/>
            <w:szCs w:val="24"/>
          </w:rPr>
          <w:t>Eke, Neumann, Wilkes, &amp; Jones, 2006</w:t>
        </w:r>
      </w:hyperlink>
      <w:r w:rsidR="004423E7" w:rsidRPr="00E30A64">
        <w:rPr>
          <w:rFonts w:ascii="Times New Roman" w:eastAsia="Helvetica 45 Light" w:hAnsi="Times New Roman" w:cs="Times New Roman"/>
          <w:noProof/>
          <w:color w:val="000000"/>
          <w:sz w:val="24"/>
          <w:szCs w:val="24"/>
        </w:rPr>
        <w:t>)</w:t>
      </w:r>
      <w:r w:rsidR="00545F00" w:rsidRPr="00E30A64">
        <w:rPr>
          <w:rFonts w:ascii="Times New Roman" w:eastAsia="Helvetica 45 Light" w:hAnsi="Times New Roman" w:cs="Times New Roman"/>
          <w:color w:val="000000"/>
          <w:sz w:val="24"/>
          <w:szCs w:val="24"/>
        </w:rPr>
        <w:fldChar w:fldCharType="end"/>
      </w:r>
      <w:r w:rsidR="000B1EFC" w:rsidRPr="00E30A64">
        <w:rPr>
          <w:rFonts w:ascii="Times New Roman" w:eastAsia="Helvetica 45 Light" w:hAnsi="Times New Roman" w:cs="Times New Roman"/>
          <w:color w:val="000000"/>
          <w:sz w:val="24"/>
          <w:szCs w:val="24"/>
        </w:rPr>
        <w:t xml:space="preserve"> Core Elements are </w:t>
      </w:r>
      <w:r w:rsidR="000B1EFC" w:rsidRPr="00E30A64">
        <w:rPr>
          <w:rFonts w:ascii="Times New Roman" w:hAnsi="Times New Roman" w:cs="Times New Roman"/>
          <w:sz w:val="24"/>
          <w:szCs w:val="24"/>
        </w:rPr>
        <w:t xml:space="preserve">sometimes referred to as “Active Ingredients.” </w:t>
      </w:r>
      <w:r w:rsidR="000B1EFC" w:rsidRPr="00E30A64">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&lt;EndNote&gt;&lt;Cite&gt;&lt;Author&gt;Bartholomew&lt;/Author&gt;&lt;Year&gt;2011&lt;/Year&gt;&lt;RecNum&gt;44&lt;/RecNum&gt;&lt;DisplayText&gt;(Bartholomew, Parcel, Kok, Gottlieb, &amp;amp; Fernandez, 2011)&lt;/DisplayText&gt;&lt;record&gt;&lt;rec-number&gt;44&lt;/rec-number&gt;&lt;foreign-keys&gt;&lt;key app="EN" db-id="wdfs0d2x20ast9eaetrp9waj5fttxre0rt5s"&gt;44&lt;/key&gt;&lt;/foreign-keys&gt;&lt;ref-type name="Book"&gt;6&lt;/ref-type&gt;&lt;contributors&gt;&lt;authors&gt;&lt;author&gt;Bartholomew, L.K.&lt;/author&gt;&lt;author&gt;Parcel, G.S.&lt;/author&gt;&lt;author&gt;Kok, G.&lt;/author&gt;&lt;author&gt;Gottlieb, N.H&lt;/author&gt;&lt;author&gt;Fernandez, M.&lt;/author&gt;&lt;/authors&gt;&lt;/contributors&gt;&lt;titles&gt;&lt;title&gt;Planning Health Promotion Programs: An Intervention Mapping Approach&lt;/title&gt;&lt;/titles&gt;&lt;edition&gt;4th&lt;/edition&gt;&lt;section&gt;309-311&lt;/section&gt;&lt;dates&gt;&lt;year&gt;2011&lt;/year&gt;&lt;/dates&gt;&lt;pub-location&gt;San Francisco&lt;/pub-location&gt;&lt;publisher&gt;Jossey-Bass&lt;/publisher&gt;&lt;urls&gt;&lt;/urls&gt;&lt;/record&gt;&lt;/Cite&gt;&lt;/EndNote&gt;</w:instrText>
      </w:r>
      <w:r w:rsidR="000B1EFC" w:rsidRPr="00E30A64">
        <w:rPr>
          <w:rFonts w:ascii="Times New Roman" w:hAnsi="Times New Roman" w:cs="Times New Roman"/>
          <w:sz w:val="24"/>
          <w:szCs w:val="24"/>
        </w:rPr>
        <w:fldChar w:fldCharType="separate"/>
      </w:r>
      <w:r w:rsidR="000B1EFC" w:rsidRPr="00E30A64">
        <w:rPr>
          <w:rFonts w:ascii="Times New Roman" w:hAnsi="Times New Roman" w:cs="Times New Roman"/>
          <w:noProof/>
          <w:sz w:val="24"/>
          <w:szCs w:val="24"/>
        </w:rPr>
        <w:t>(</w:t>
      </w:r>
      <w:hyperlink w:anchor="_ENREF_3" w:tooltip="Bartholomew, 2011 #44" w:history="1">
        <w:r w:rsidR="00EF2F10" w:rsidRPr="00E30A64">
          <w:rPr>
            <w:rFonts w:ascii="Times New Roman" w:hAnsi="Times New Roman" w:cs="Times New Roman"/>
            <w:noProof/>
            <w:sz w:val="24"/>
            <w:szCs w:val="24"/>
          </w:rPr>
          <w:t>Bartholomew, Parcel, Kok, Gottlieb, &amp; Fernandez, 2011</w:t>
        </w:r>
      </w:hyperlink>
      <w:r w:rsidR="000B1EFC" w:rsidRPr="00E30A64">
        <w:rPr>
          <w:rFonts w:ascii="Times New Roman" w:hAnsi="Times New Roman" w:cs="Times New Roman"/>
          <w:noProof/>
          <w:sz w:val="24"/>
          <w:szCs w:val="24"/>
        </w:rPr>
        <w:t>)</w:t>
      </w:r>
      <w:r w:rsidR="000B1EFC" w:rsidRPr="00E30A64">
        <w:rPr>
          <w:rFonts w:ascii="Times New Roman" w:hAnsi="Times New Roman" w:cs="Times New Roman"/>
          <w:sz w:val="24"/>
          <w:szCs w:val="24"/>
        </w:rPr>
        <w:fldChar w:fldCharType="end"/>
      </w:r>
    </w:p>
    <w:p w14:paraId="0755037A" w14:textId="77777777" w:rsidR="004423E7" w:rsidRPr="00E30A64" w:rsidRDefault="004423E7" w:rsidP="00A733B4">
      <w:pPr>
        <w:spacing w:after="0" w:line="240" w:lineRule="auto"/>
        <w:ind w:left="720"/>
        <w:contextualSpacing/>
        <w:rPr>
          <w:rFonts w:ascii="Times New Roman" w:eastAsia="Helvetica 45 Light" w:hAnsi="Times New Roman" w:cs="Times New Roman"/>
          <w:color w:val="000000"/>
          <w:sz w:val="24"/>
          <w:szCs w:val="24"/>
        </w:rPr>
      </w:pPr>
    </w:p>
    <w:p w14:paraId="63731C9D" w14:textId="77777777" w:rsidR="004423E7" w:rsidRPr="00E30A64" w:rsidRDefault="004423E7" w:rsidP="00A733B4">
      <w:pPr>
        <w:spacing w:after="0" w:line="240" w:lineRule="auto"/>
        <w:ind w:left="720"/>
        <w:contextualSpacing/>
        <w:rPr>
          <w:rFonts w:ascii="Times New Roman" w:eastAsia="Helvetica 45 Light" w:hAnsi="Times New Roman" w:cs="Times New Roman"/>
          <w:b/>
          <w:color w:val="000000"/>
          <w:sz w:val="24"/>
          <w:szCs w:val="24"/>
        </w:rPr>
      </w:pPr>
      <w:r w:rsidRPr="00E30A64">
        <w:rPr>
          <w:rFonts w:ascii="Times New Roman" w:eastAsia="Helvetica 45 Light" w:hAnsi="Times New Roman" w:cs="Times New Roman"/>
          <w:b/>
          <w:color w:val="000000"/>
          <w:sz w:val="24"/>
          <w:szCs w:val="24"/>
        </w:rPr>
        <w:t xml:space="preserve">Core Content Components:  </w:t>
      </w:r>
    </w:p>
    <w:p w14:paraId="521D93D5" w14:textId="26FE9F03" w:rsidR="004423E7" w:rsidRPr="00E30A64" w:rsidRDefault="00E91DDA" w:rsidP="00A733B4">
      <w:pPr>
        <w:spacing w:after="0" w:line="240" w:lineRule="auto"/>
        <w:ind w:left="1440"/>
        <w:contextualSpacing/>
        <w:rPr>
          <w:rFonts w:ascii="Times New Roman" w:eastAsia="Helvetica 45 Light" w:hAnsi="Times New Roman" w:cs="Times New Roman"/>
          <w:color w:val="000000"/>
          <w:sz w:val="24"/>
          <w:szCs w:val="24"/>
        </w:rPr>
      </w:pPr>
      <w:r>
        <w:rPr>
          <w:rFonts w:ascii="Times New Roman" w:eastAsia="Helvetica 45 Light" w:hAnsi="Times New Roman" w:cs="Times New Roman"/>
          <w:color w:val="000000"/>
          <w:sz w:val="24"/>
          <w:szCs w:val="24"/>
        </w:rPr>
        <w:t>K</w:t>
      </w:r>
      <w:r w:rsidR="000B1EFC" w:rsidRPr="00E30A64">
        <w:rPr>
          <w:rFonts w:ascii="Times New Roman" w:eastAsia="Helvetica 45 Light" w:hAnsi="Times New Roman" w:cs="Times New Roman"/>
          <w:color w:val="000000"/>
          <w:sz w:val="24"/>
          <w:szCs w:val="24"/>
        </w:rPr>
        <w:t>ey information</w:t>
      </w:r>
      <w:r w:rsidR="004423E7" w:rsidRPr="00E30A64">
        <w:rPr>
          <w:rFonts w:ascii="Times New Roman" w:eastAsia="Helvetica 45 Light" w:hAnsi="Times New Roman" w:cs="Times New Roman"/>
          <w:color w:val="000000"/>
          <w:sz w:val="24"/>
          <w:szCs w:val="24"/>
        </w:rPr>
        <w:t xml:space="preserve"> being delivered or taught</w:t>
      </w:r>
      <w:r w:rsidR="000B1EFC" w:rsidRPr="00E30A64">
        <w:rPr>
          <w:rFonts w:ascii="Times New Roman" w:eastAsia="Helvetica 45 Light" w:hAnsi="Times New Roman" w:cs="Times New Roman"/>
          <w:color w:val="000000"/>
          <w:sz w:val="24"/>
          <w:szCs w:val="24"/>
        </w:rPr>
        <w:t xml:space="preserve"> using an evidence-based </w:t>
      </w:r>
      <w:del w:id="8" w:author="Decosimo, Kasey Poole" w:date="2017-07-25T08:24:00Z">
        <w:r w:rsidR="000B1EFC" w:rsidRPr="00E30A64" w:rsidDel="00583425">
          <w:rPr>
            <w:rFonts w:ascii="Times New Roman" w:eastAsia="Helvetica 45 Light" w:hAnsi="Times New Roman" w:cs="Times New Roman"/>
            <w:color w:val="000000"/>
            <w:sz w:val="24"/>
            <w:szCs w:val="24"/>
          </w:rPr>
          <w:delText>approach</w:delText>
        </w:r>
        <w:r w:rsidDel="00583425">
          <w:rPr>
            <w:rFonts w:ascii="Times New Roman" w:eastAsia="Helvetica 45 Light" w:hAnsi="Times New Roman" w:cs="Times New Roman"/>
            <w:color w:val="000000"/>
            <w:sz w:val="24"/>
            <w:szCs w:val="24"/>
          </w:rPr>
          <w:delText xml:space="preserve"> </w:delText>
        </w:r>
      </w:del>
      <w:ins w:id="9" w:author="Decosimo, Kasey Poole" w:date="2017-07-25T08:24:00Z">
        <w:r w:rsidR="00583425">
          <w:rPr>
            <w:rFonts w:ascii="Times New Roman" w:eastAsia="Helvetica 45 Light" w:hAnsi="Times New Roman" w:cs="Times New Roman"/>
            <w:color w:val="000000"/>
            <w:sz w:val="24"/>
            <w:szCs w:val="24"/>
          </w:rPr>
          <w:t xml:space="preserve">strategy </w:t>
        </w:r>
      </w:ins>
      <w:r>
        <w:rPr>
          <w:rFonts w:ascii="Times New Roman" w:eastAsia="Helvetica 45 Light" w:hAnsi="Times New Roman" w:cs="Times New Roman"/>
          <w:color w:val="000000"/>
          <w:sz w:val="24"/>
          <w:szCs w:val="24"/>
        </w:rPr>
        <w:t>(</w:t>
      </w:r>
      <w:del w:id="10" w:author="Decosimo, Kasey Poole" w:date="2017-07-25T08:24:00Z">
        <w:r w:rsidDel="00583425">
          <w:rPr>
            <w:rFonts w:ascii="Times New Roman" w:eastAsia="Helvetica 45 Light" w:hAnsi="Times New Roman" w:cs="Times New Roman"/>
            <w:color w:val="000000"/>
            <w:sz w:val="24"/>
            <w:szCs w:val="24"/>
          </w:rPr>
          <w:delText>EBA</w:delText>
        </w:r>
      </w:del>
      <w:ins w:id="11" w:author="Decosimo, Kasey Poole" w:date="2017-07-25T08:24:00Z">
        <w:r w:rsidR="00583425">
          <w:rPr>
            <w:rFonts w:ascii="Times New Roman" w:eastAsia="Helvetica 45 Light" w:hAnsi="Times New Roman" w:cs="Times New Roman"/>
            <w:color w:val="000000"/>
            <w:sz w:val="24"/>
            <w:szCs w:val="24"/>
          </w:rPr>
          <w:t>EB</w:t>
        </w:r>
        <w:r w:rsidR="00583425">
          <w:rPr>
            <w:rFonts w:ascii="Times New Roman" w:eastAsia="Helvetica 45 Light" w:hAnsi="Times New Roman" w:cs="Times New Roman"/>
            <w:color w:val="000000"/>
            <w:sz w:val="24"/>
            <w:szCs w:val="24"/>
          </w:rPr>
          <w:t>S</w:t>
        </w:r>
      </w:ins>
      <w:r>
        <w:rPr>
          <w:rFonts w:ascii="Times New Roman" w:eastAsia="Helvetica 45 Light" w:hAnsi="Times New Roman" w:cs="Times New Roman"/>
          <w:color w:val="000000"/>
          <w:sz w:val="24"/>
          <w:szCs w:val="24"/>
        </w:rPr>
        <w:t>)</w:t>
      </w:r>
      <w:r w:rsidR="004423E7" w:rsidRPr="00E30A64">
        <w:rPr>
          <w:rFonts w:ascii="Times New Roman" w:eastAsia="Helvetica 45 Light" w:hAnsi="Times New Roman" w:cs="Times New Roman"/>
          <w:color w:val="000000"/>
          <w:sz w:val="24"/>
          <w:szCs w:val="24"/>
        </w:rPr>
        <w:t xml:space="preserve">.  For example, for an EBA to increase knowledge of CRC screening among patients via small media, the core content components might include </w:t>
      </w:r>
      <w:r w:rsidR="00534617">
        <w:rPr>
          <w:rFonts w:ascii="Times New Roman" w:eastAsia="Helvetica 45 Light" w:hAnsi="Times New Roman" w:cs="Times New Roman"/>
          <w:color w:val="000000"/>
          <w:sz w:val="24"/>
          <w:szCs w:val="24"/>
        </w:rPr>
        <w:t>information about the</w:t>
      </w:r>
      <w:r w:rsidR="004423E7" w:rsidRPr="00E30A64">
        <w:rPr>
          <w:rFonts w:ascii="Times New Roman" w:eastAsia="Helvetica 45 Light" w:hAnsi="Times New Roman" w:cs="Times New Roman"/>
          <w:color w:val="000000"/>
          <w:sz w:val="24"/>
          <w:szCs w:val="24"/>
        </w:rPr>
        <w:t xml:space="preserve"> different types of recommended screening tests. For an </w:t>
      </w:r>
      <w:del w:id="12" w:author="Decosimo, Kasey Poole" w:date="2017-07-25T08:24:00Z">
        <w:r w:rsidR="004423E7" w:rsidRPr="00E30A64" w:rsidDel="00583425">
          <w:rPr>
            <w:rFonts w:ascii="Times New Roman" w:eastAsia="Helvetica 45 Light" w:hAnsi="Times New Roman" w:cs="Times New Roman"/>
            <w:color w:val="000000"/>
            <w:sz w:val="24"/>
            <w:szCs w:val="24"/>
          </w:rPr>
          <w:delText xml:space="preserve">EBA </w:delText>
        </w:r>
      </w:del>
      <w:ins w:id="13" w:author="Decosimo, Kasey Poole" w:date="2017-07-25T08:24:00Z">
        <w:r w:rsidR="00583425" w:rsidRPr="00E30A64">
          <w:rPr>
            <w:rFonts w:ascii="Times New Roman" w:eastAsia="Helvetica 45 Light" w:hAnsi="Times New Roman" w:cs="Times New Roman"/>
            <w:color w:val="000000"/>
            <w:sz w:val="24"/>
            <w:szCs w:val="24"/>
          </w:rPr>
          <w:t>EB</w:t>
        </w:r>
        <w:r w:rsidR="00583425">
          <w:rPr>
            <w:rFonts w:ascii="Times New Roman" w:eastAsia="Helvetica 45 Light" w:hAnsi="Times New Roman" w:cs="Times New Roman"/>
            <w:color w:val="000000"/>
            <w:sz w:val="24"/>
            <w:szCs w:val="24"/>
          </w:rPr>
          <w:t>S</w:t>
        </w:r>
        <w:r w:rsidR="00583425" w:rsidRPr="00E30A64">
          <w:rPr>
            <w:rFonts w:ascii="Times New Roman" w:eastAsia="Helvetica 45 Light" w:hAnsi="Times New Roman" w:cs="Times New Roman"/>
            <w:color w:val="000000"/>
            <w:sz w:val="24"/>
            <w:szCs w:val="24"/>
          </w:rPr>
          <w:t xml:space="preserve"> </w:t>
        </w:r>
      </w:ins>
      <w:r w:rsidR="004423E7" w:rsidRPr="00E30A64">
        <w:rPr>
          <w:rFonts w:ascii="Times New Roman" w:eastAsia="Helvetica 45 Light" w:hAnsi="Times New Roman" w:cs="Times New Roman"/>
          <w:color w:val="000000"/>
          <w:sz w:val="24"/>
          <w:szCs w:val="24"/>
        </w:rPr>
        <w:t xml:space="preserve">to increase knowledge about HPV vaccination among adolescents, a core content component might be a video about HPV and how to complete HPV vaccination. </w:t>
      </w:r>
      <w:r w:rsidR="00545F00" w:rsidRPr="00E30A64">
        <w:rPr>
          <w:rFonts w:ascii="Times New Roman" w:eastAsia="Helvetica 45 Light" w:hAnsi="Times New Roman" w:cs="Times New Roman"/>
          <w:color w:val="000000"/>
          <w:sz w:val="24"/>
          <w:szCs w:val="24"/>
        </w:rPr>
        <w:fldChar w:fldCharType="begin"/>
      </w:r>
      <w:r w:rsidR="005812C2">
        <w:rPr>
          <w:rFonts w:ascii="Times New Roman" w:eastAsia="Helvetica 45 Light" w:hAnsi="Times New Roman" w:cs="Times New Roman"/>
          <w:color w:val="000000"/>
          <w:sz w:val="24"/>
          <w:szCs w:val="24"/>
        </w:rPr>
        <w:instrText xml:space="preserve"> ADDIN EN.CITE &lt;EndNote&gt;&lt;Cite&gt;&lt;Author&gt;Centers for Disease Control and Prevention&lt;/Author&gt;&lt;Year&gt;2010&lt;/Year&gt;&lt;RecNum&gt;8&lt;/RecNum&gt;&lt;DisplayText&gt;(Centers for Disease Control and Prevention, 2010b)&lt;/DisplayText&gt;&lt;record&gt;&lt;rec-number&gt;8&lt;/rec-number&gt;&lt;foreign-keys&gt;&lt;key app="EN" db-id="wdfs0d2x20ast9eaetrp9waj5fttxre0rt5s"&gt;8&lt;/key&gt;&lt;/foreign-keys&gt;&lt;ref-type name="Web Page"&gt;12&lt;/ref-type&gt;&lt;contributors&gt;&lt;authors&gt;&lt;author&gt;Centers for Disease Control and Prevention,&lt;/author&gt;&lt;/authors&gt;&lt;/contributors&gt;&lt;titles&gt;&lt;title&gt;Promoting Science-Based Approaches: Adaptation Guidelines&lt;/title&gt;&lt;/titles&gt;&lt;volume&gt;2012&lt;/volume&gt;&lt;number&gt;August 15&lt;/number&gt;&lt;dates&gt;&lt;year&gt;2010&lt;/year&gt;&lt;/dates&gt;&lt;urls&gt;&lt;related-urls&gt;&lt;url&gt;www.cdc.gov/TeenPregnancy/Docs/AdaptationGuidelines.docx&lt;/url&gt;&lt;/related-urls&gt;&lt;/urls&gt;&lt;/record&gt;&lt;/Cite&gt;&lt;/EndNote&gt;</w:instrText>
      </w:r>
      <w:r w:rsidR="00545F00" w:rsidRPr="00E30A64">
        <w:rPr>
          <w:rFonts w:ascii="Times New Roman" w:eastAsia="Helvetica 45 Light" w:hAnsi="Times New Roman" w:cs="Times New Roman"/>
          <w:color w:val="000000"/>
          <w:sz w:val="24"/>
          <w:szCs w:val="24"/>
        </w:rPr>
        <w:fldChar w:fldCharType="separate"/>
      </w:r>
      <w:r w:rsidR="004423E7" w:rsidRPr="00E30A64">
        <w:rPr>
          <w:rFonts w:ascii="Times New Roman" w:eastAsia="Helvetica 45 Light" w:hAnsi="Times New Roman" w:cs="Times New Roman"/>
          <w:noProof/>
          <w:color w:val="000000"/>
          <w:sz w:val="24"/>
          <w:szCs w:val="24"/>
        </w:rPr>
        <w:t>(</w:t>
      </w:r>
      <w:hyperlink w:anchor="_ENREF_12" w:tooltip="Centers for Disease Control and Prevention, 2010 #8" w:history="1">
        <w:r w:rsidR="00EF2F10" w:rsidRPr="00E30A64">
          <w:rPr>
            <w:rFonts w:ascii="Times New Roman" w:eastAsia="Helvetica 45 Light" w:hAnsi="Times New Roman" w:cs="Times New Roman"/>
            <w:noProof/>
            <w:color w:val="000000"/>
            <w:sz w:val="24"/>
            <w:szCs w:val="24"/>
          </w:rPr>
          <w:t>Centers for Disease Control and Prevention, 2010b</w:t>
        </w:r>
      </w:hyperlink>
      <w:r w:rsidR="004423E7" w:rsidRPr="00E30A64">
        <w:rPr>
          <w:rFonts w:ascii="Times New Roman" w:eastAsia="Helvetica 45 Light" w:hAnsi="Times New Roman" w:cs="Times New Roman"/>
          <w:noProof/>
          <w:color w:val="000000"/>
          <w:sz w:val="24"/>
          <w:szCs w:val="24"/>
        </w:rPr>
        <w:t>)</w:t>
      </w:r>
      <w:r w:rsidR="00545F00" w:rsidRPr="00E30A64">
        <w:rPr>
          <w:rFonts w:ascii="Times New Roman" w:eastAsia="Helvetica 45 Light" w:hAnsi="Times New Roman" w:cs="Times New Roman"/>
          <w:color w:val="000000"/>
          <w:sz w:val="24"/>
          <w:szCs w:val="24"/>
        </w:rPr>
        <w:fldChar w:fldCharType="end"/>
      </w:r>
    </w:p>
    <w:p w14:paraId="53BD3702" w14:textId="77777777" w:rsidR="00534617" w:rsidRDefault="00534617" w:rsidP="00A733B4">
      <w:pPr>
        <w:spacing w:after="0" w:line="240" w:lineRule="auto"/>
        <w:ind w:left="720"/>
        <w:contextualSpacing/>
        <w:rPr>
          <w:rFonts w:ascii="Times New Roman" w:eastAsia="Helvetica 45 Light" w:hAnsi="Times New Roman" w:cs="Times New Roman"/>
          <w:b/>
          <w:color w:val="000000"/>
          <w:sz w:val="24"/>
          <w:szCs w:val="24"/>
        </w:rPr>
      </w:pPr>
    </w:p>
    <w:p w14:paraId="5C652D19" w14:textId="77777777" w:rsidR="004423E7" w:rsidRPr="00E30A64" w:rsidRDefault="004423E7" w:rsidP="00A733B4">
      <w:pPr>
        <w:spacing w:after="0" w:line="240" w:lineRule="auto"/>
        <w:ind w:left="720"/>
        <w:contextualSpacing/>
        <w:rPr>
          <w:rFonts w:ascii="Times New Roman" w:eastAsia="Helvetica 45 Light" w:hAnsi="Times New Roman" w:cs="Times New Roman"/>
          <w:b/>
          <w:color w:val="000000"/>
          <w:sz w:val="24"/>
          <w:szCs w:val="24"/>
        </w:rPr>
      </w:pPr>
      <w:r w:rsidRPr="00E30A64">
        <w:rPr>
          <w:rFonts w:ascii="Times New Roman" w:eastAsia="Helvetica 45 Light" w:hAnsi="Times New Roman" w:cs="Times New Roman"/>
          <w:b/>
          <w:color w:val="000000"/>
          <w:sz w:val="24"/>
          <w:szCs w:val="24"/>
        </w:rPr>
        <w:t>Core Methods</w:t>
      </w:r>
      <w:r w:rsidR="000F5C61">
        <w:rPr>
          <w:rFonts w:ascii="Times New Roman" w:eastAsia="Helvetica 45 Light" w:hAnsi="Times New Roman" w:cs="Times New Roman"/>
          <w:b/>
          <w:color w:val="000000"/>
          <w:sz w:val="24"/>
          <w:szCs w:val="24"/>
        </w:rPr>
        <w:t>:</w:t>
      </w:r>
    </w:p>
    <w:p w14:paraId="307FF5E5" w14:textId="5476CD36" w:rsidR="004423E7" w:rsidRPr="00E30A64" w:rsidRDefault="00E91DDA" w:rsidP="00A733B4">
      <w:pPr>
        <w:spacing w:after="0" w:line="240" w:lineRule="auto"/>
        <w:ind w:left="1440"/>
        <w:contextualSpacing/>
        <w:rPr>
          <w:rFonts w:ascii="Times New Roman" w:hAnsi="Times New Roman" w:cs="Times New Roman"/>
          <w:noProof/>
          <w:sz w:val="24"/>
          <w:szCs w:val="24"/>
        </w:rPr>
      </w:pPr>
      <w:r>
        <w:rPr>
          <w:rFonts w:ascii="Times New Roman" w:hAnsi="Times New Roman" w:cs="Times New Roman"/>
          <w:noProof/>
          <w:sz w:val="24"/>
          <w:szCs w:val="24"/>
        </w:rPr>
        <w:t>T</w:t>
      </w:r>
      <w:r w:rsidR="004423E7" w:rsidRPr="00E30A64">
        <w:rPr>
          <w:rFonts w:ascii="Times New Roman" w:hAnsi="Times New Roman" w:cs="Times New Roman"/>
          <w:noProof/>
          <w:sz w:val="24"/>
          <w:szCs w:val="24"/>
        </w:rPr>
        <w:t>heory-informed techniques or processes that influence changes in the determinants of behavioral and environmental conditions</w:t>
      </w:r>
      <w:r w:rsidR="001E5787">
        <w:rPr>
          <w:rFonts w:ascii="Times New Roman" w:hAnsi="Times New Roman" w:cs="Times New Roman"/>
          <w:noProof/>
          <w:sz w:val="24"/>
          <w:szCs w:val="24"/>
        </w:rPr>
        <w:t xml:space="preserve"> </w:t>
      </w:r>
      <w:r w:rsidR="001E5787">
        <w:rPr>
          <w:rFonts w:ascii="Times New Roman" w:hAnsi="Times New Roman" w:cs="Times New Roman"/>
          <w:noProof/>
          <w:sz w:val="24"/>
          <w:szCs w:val="24"/>
        </w:rPr>
        <w:fldChar w:fldCharType="begin"/>
      </w:r>
      <w:r w:rsidR="005812C2">
        <w:rPr>
          <w:rFonts w:ascii="Times New Roman" w:hAnsi="Times New Roman" w:cs="Times New Roman"/>
          <w:noProof/>
          <w:sz w:val="24"/>
          <w:szCs w:val="24"/>
        </w:rPr>
        <w:instrText xml:space="preserve"> ADDIN EN.CITE &lt;EndNote&gt;&lt;Cite&gt;&lt;Author&gt;Bartholomew&lt;/Author&gt;&lt;Year&gt;2011&lt;/Year&gt;&lt;RecNum&gt;44&lt;/RecNum&gt;&lt;DisplayText&gt;(Bartholomew et al., 2011)&lt;/DisplayText&gt;&lt;record&gt;&lt;rec-number&gt;44&lt;/rec-number&gt;&lt;foreign-keys&gt;&lt;key app="EN" db-id="wdfs0d2x20ast9eaetrp9waj5fttxre0rt5s"&gt;44&lt;/key&gt;&lt;/foreign-keys&gt;&lt;ref-type name="Book"&gt;6&lt;/ref-type&gt;&lt;contributors&gt;&lt;authors&gt;&lt;author&gt;Bartholomew, L.K.&lt;/author&gt;&lt;author&gt;Parcel, G.S.&lt;/author&gt;&lt;author&gt;Kok, G.&lt;/author&gt;&lt;author&gt;Gottlieb, N.H&lt;/author&gt;&lt;author&gt;Fernandez, M.&lt;/author&gt;&lt;/authors&gt;&lt;/contributors&gt;&lt;titles&gt;&lt;title&gt;Planning Health Promotion Programs: An Intervention Mapping Approach&lt;/title&gt;&lt;/titles&gt;&lt;edition&gt;4th&lt;/edition&gt;&lt;section&gt;309-311&lt;/section&gt;&lt;dates&gt;&lt;year&gt;2011&lt;/year&gt;&lt;/dates&gt;&lt;pub-location&gt;San Francisco&lt;/pub-location&gt;&lt;publisher&gt;Jossey-Bass&lt;/publisher&gt;&lt;urls&gt;&lt;/urls&gt;&lt;/record&gt;&lt;/Cite&gt;&lt;/EndNote&gt;</w:instrText>
      </w:r>
      <w:r w:rsidR="001E5787">
        <w:rPr>
          <w:rFonts w:ascii="Times New Roman" w:hAnsi="Times New Roman" w:cs="Times New Roman"/>
          <w:noProof/>
          <w:sz w:val="24"/>
          <w:szCs w:val="24"/>
        </w:rPr>
        <w:fldChar w:fldCharType="separate"/>
      </w:r>
      <w:r w:rsidR="001E5787">
        <w:rPr>
          <w:rFonts w:ascii="Times New Roman" w:hAnsi="Times New Roman" w:cs="Times New Roman"/>
          <w:noProof/>
          <w:sz w:val="24"/>
          <w:szCs w:val="24"/>
        </w:rPr>
        <w:t>(</w:t>
      </w:r>
      <w:hyperlink w:anchor="_ENREF_3" w:tooltip="Bartholomew, 2011 #44" w:history="1">
        <w:r w:rsidR="00EF2F10">
          <w:rPr>
            <w:rFonts w:ascii="Times New Roman" w:hAnsi="Times New Roman" w:cs="Times New Roman"/>
            <w:noProof/>
            <w:sz w:val="24"/>
            <w:szCs w:val="24"/>
          </w:rPr>
          <w:t>Bartholomew et al., 2011</w:t>
        </w:r>
      </w:hyperlink>
      <w:r w:rsidR="001E5787">
        <w:rPr>
          <w:rFonts w:ascii="Times New Roman" w:hAnsi="Times New Roman" w:cs="Times New Roman"/>
          <w:noProof/>
          <w:sz w:val="24"/>
          <w:szCs w:val="24"/>
        </w:rPr>
        <w:t>)</w:t>
      </w:r>
      <w:r w:rsidR="001E5787">
        <w:rPr>
          <w:rFonts w:ascii="Times New Roman" w:hAnsi="Times New Roman" w:cs="Times New Roman"/>
          <w:noProof/>
          <w:sz w:val="24"/>
          <w:szCs w:val="24"/>
        </w:rPr>
        <w:fldChar w:fldCharType="end"/>
      </w:r>
      <w:r w:rsidR="001F302D">
        <w:rPr>
          <w:rFonts w:ascii="Times New Roman" w:hAnsi="Times New Roman" w:cs="Times New Roman"/>
          <w:noProof/>
          <w:sz w:val="24"/>
          <w:szCs w:val="24"/>
        </w:rPr>
        <w:t>.</w:t>
      </w:r>
      <w:r w:rsidR="004423E7" w:rsidRPr="00E30A64">
        <w:rPr>
          <w:rFonts w:ascii="Times New Roman" w:hAnsi="Times New Roman" w:cs="Times New Roman"/>
          <w:noProof/>
          <w:sz w:val="24"/>
          <w:szCs w:val="24"/>
        </w:rPr>
        <w:t xml:space="preserve"> </w:t>
      </w:r>
      <w:r w:rsidR="0069618C" w:rsidRPr="00E30A64">
        <w:rPr>
          <w:rFonts w:ascii="Times New Roman" w:hAnsi="Times New Roman" w:cs="Times New Roman"/>
          <w:noProof/>
          <w:sz w:val="24"/>
          <w:szCs w:val="24"/>
        </w:rPr>
        <w:t xml:space="preserve"> </w:t>
      </w:r>
      <w:r w:rsidR="004423E7" w:rsidRPr="00E30A64">
        <w:rPr>
          <w:rFonts w:ascii="Times New Roman" w:hAnsi="Times New Roman" w:cs="Times New Roman"/>
          <w:noProof/>
          <w:sz w:val="24"/>
          <w:szCs w:val="24"/>
        </w:rPr>
        <w:t xml:space="preserve">For example, for an </w:t>
      </w:r>
      <w:del w:id="14" w:author="Decosimo, Kasey Poole" w:date="2017-07-25T08:24:00Z">
        <w:r w:rsidR="004423E7" w:rsidRPr="00E30A64" w:rsidDel="00583425">
          <w:rPr>
            <w:rFonts w:ascii="Times New Roman" w:hAnsi="Times New Roman" w:cs="Times New Roman"/>
            <w:noProof/>
            <w:sz w:val="24"/>
            <w:szCs w:val="24"/>
          </w:rPr>
          <w:delText xml:space="preserve">EBA </w:delText>
        </w:r>
      </w:del>
      <w:ins w:id="15" w:author="Decosimo, Kasey Poole" w:date="2017-07-25T08:24:00Z">
        <w:r w:rsidR="00583425" w:rsidRPr="00E30A64">
          <w:rPr>
            <w:rFonts w:ascii="Times New Roman" w:hAnsi="Times New Roman" w:cs="Times New Roman"/>
            <w:noProof/>
            <w:sz w:val="24"/>
            <w:szCs w:val="24"/>
          </w:rPr>
          <w:t>EB</w:t>
        </w:r>
        <w:r w:rsidR="00583425">
          <w:rPr>
            <w:rFonts w:ascii="Times New Roman" w:hAnsi="Times New Roman" w:cs="Times New Roman"/>
            <w:noProof/>
            <w:sz w:val="24"/>
            <w:szCs w:val="24"/>
          </w:rPr>
          <w:t>S</w:t>
        </w:r>
        <w:r w:rsidR="00583425" w:rsidRPr="00E30A64">
          <w:rPr>
            <w:rFonts w:ascii="Times New Roman" w:hAnsi="Times New Roman" w:cs="Times New Roman"/>
            <w:noProof/>
            <w:sz w:val="24"/>
            <w:szCs w:val="24"/>
          </w:rPr>
          <w:t xml:space="preserve"> </w:t>
        </w:r>
      </w:ins>
      <w:r w:rsidR="004423E7" w:rsidRPr="00E30A64">
        <w:rPr>
          <w:rFonts w:ascii="Times New Roman" w:hAnsi="Times New Roman" w:cs="Times New Roman"/>
          <w:noProof/>
          <w:sz w:val="24"/>
          <w:szCs w:val="24"/>
        </w:rPr>
        <w:t xml:space="preserve">to increase </w:t>
      </w:r>
      <w:r>
        <w:rPr>
          <w:rFonts w:ascii="Times New Roman" w:hAnsi="Times New Roman" w:cs="Times New Roman"/>
          <w:noProof/>
          <w:sz w:val="24"/>
          <w:szCs w:val="24"/>
        </w:rPr>
        <w:t xml:space="preserve">hospital patients’ </w:t>
      </w:r>
      <w:r w:rsidR="004423E7" w:rsidRPr="00E30A64">
        <w:rPr>
          <w:rFonts w:ascii="Times New Roman" w:hAnsi="Times New Roman" w:cs="Times New Roman"/>
          <w:noProof/>
          <w:sz w:val="24"/>
          <w:szCs w:val="24"/>
        </w:rPr>
        <w:t xml:space="preserve">self-efficacy </w:t>
      </w:r>
      <w:r>
        <w:rPr>
          <w:rFonts w:ascii="Times New Roman" w:hAnsi="Times New Roman" w:cs="Times New Roman"/>
          <w:noProof/>
          <w:sz w:val="24"/>
          <w:szCs w:val="24"/>
        </w:rPr>
        <w:t xml:space="preserve">to </w:t>
      </w:r>
      <w:r w:rsidR="004423E7" w:rsidRPr="00E30A64">
        <w:rPr>
          <w:rFonts w:ascii="Times New Roman" w:hAnsi="Times New Roman" w:cs="Times New Roman"/>
          <w:noProof/>
          <w:sz w:val="24"/>
          <w:szCs w:val="24"/>
        </w:rPr>
        <w:t>enga</w:t>
      </w:r>
      <w:r>
        <w:rPr>
          <w:rFonts w:ascii="Times New Roman" w:hAnsi="Times New Roman" w:cs="Times New Roman"/>
          <w:noProof/>
          <w:sz w:val="24"/>
          <w:szCs w:val="24"/>
        </w:rPr>
        <w:t>ge</w:t>
      </w:r>
      <w:r w:rsidR="004423E7" w:rsidRPr="00E30A64">
        <w:rPr>
          <w:rFonts w:ascii="Times New Roman" w:hAnsi="Times New Roman" w:cs="Times New Roman"/>
          <w:noProof/>
          <w:sz w:val="24"/>
          <w:szCs w:val="24"/>
        </w:rPr>
        <w:t xml:space="preserve"> in physical activity , core methods might include modeling and skill training.  For an </w:t>
      </w:r>
      <w:del w:id="16" w:author="Decosimo, Kasey Poole" w:date="2017-07-25T08:24:00Z">
        <w:r w:rsidR="004423E7" w:rsidRPr="00E30A64" w:rsidDel="00583425">
          <w:rPr>
            <w:rFonts w:ascii="Times New Roman" w:hAnsi="Times New Roman" w:cs="Times New Roman"/>
            <w:noProof/>
            <w:sz w:val="24"/>
            <w:szCs w:val="24"/>
          </w:rPr>
          <w:delText xml:space="preserve">EBA </w:delText>
        </w:r>
      </w:del>
      <w:ins w:id="17" w:author="Decosimo, Kasey Poole" w:date="2017-07-25T08:24:00Z">
        <w:r w:rsidR="00583425" w:rsidRPr="00E30A64">
          <w:rPr>
            <w:rFonts w:ascii="Times New Roman" w:hAnsi="Times New Roman" w:cs="Times New Roman"/>
            <w:noProof/>
            <w:sz w:val="24"/>
            <w:szCs w:val="24"/>
          </w:rPr>
          <w:t>EB</w:t>
        </w:r>
        <w:r w:rsidR="00583425">
          <w:rPr>
            <w:rFonts w:ascii="Times New Roman" w:hAnsi="Times New Roman" w:cs="Times New Roman"/>
            <w:noProof/>
            <w:sz w:val="24"/>
            <w:szCs w:val="24"/>
          </w:rPr>
          <w:t>S</w:t>
        </w:r>
        <w:r w:rsidR="00583425" w:rsidRPr="00E30A64">
          <w:rPr>
            <w:rFonts w:ascii="Times New Roman" w:hAnsi="Times New Roman" w:cs="Times New Roman"/>
            <w:noProof/>
            <w:sz w:val="24"/>
            <w:szCs w:val="24"/>
          </w:rPr>
          <w:t xml:space="preserve"> </w:t>
        </w:r>
      </w:ins>
      <w:r w:rsidR="004423E7" w:rsidRPr="00E30A64">
        <w:rPr>
          <w:rFonts w:ascii="Times New Roman" w:hAnsi="Times New Roman" w:cs="Times New Roman"/>
          <w:noProof/>
          <w:sz w:val="24"/>
          <w:szCs w:val="24"/>
        </w:rPr>
        <w:t>to increase providers’ compliance with the 5A’s tobacco cessation practice, a core method at the organizational level might be audit and feedback.</w:t>
      </w:r>
      <w:r w:rsidR="00A733B4" w:rsidRPr="00E30A64">
        <w:rPr>
          <w:rFonts w:ascii="Times New Roman" w:hAnsi="Times New Roman" w:cs="Times New Roman"/>
          <w:noProof/>
          <w:sz w:val="24"/>
          <w:szCs w:val="24"/>
        </w:rPr>
        <w:t xml:space="preserve">  </w:t>
      </w:r>
    </w:p>
    <w:p w14:paraId="3809158E" w14:textId="77777777" w:rsidR="00A733B4" w:rsidRPr="00E30A64" w:rsidRDefault="00A733B4" w:rsidP="00A733B4">
      <w:pPr>
        <w:spacing w:after="0" w:line="240" w:lineRule="auto"/>
        <w:ind w:left="1440"/>
        <w:contextualSpacing/>
        <w:rPr>
          <w:rFonts w:ascii="Times New Roman" w:hAnsi="Times New Roman" w:cs="Times New Roman"/>
          <w:noProof/>
          <w:sz w:val="24"/>
          <w:szCs w:val="24"/>
        </w:rPr>
      </w:pPr>
    </w:p>
    <w:p w14:paraId="4F8CA760" w14:textId="77777777" w:rsidR="004423E7" w:rsidRPr="00E30A64" w:rsidRDefault="004423E7" w:rsidP="00A733B4">
      <w:pPr>
        <w:spacing w:after="0" w:line="240" w:lineRule="auto"/>
        <w:ind w:left="720"/>
        <w:contextualSpacing/>
        <w:rPr>
          <w:rFonts w:ascii="Times New Roman" w:eastAsia="Helvetica 45 Light" w:hAnsi="Times New Roman" w:cs="Times New Roman"/>
          <w:b/>
          <w:color w:val="000000"/>
          <w:sz w:val="24"/>
          <w:szCs w:val="24"/>
        </w:rPr>
      </w:pPr>
      <w:r w:rsidRPr="00E30A64">
        <w:rPr>
          <w:rFonts w:ascii="Times New Roman" w:eastAsia="Helvetica 45 Light" w:hAnsi="Times New Roman" w:cs="Times New Roman"/>
          <w:b/>
          <w:color w:val="000000"/>
          <w:sz w:val="24"/>
          <w:szCs w:val="24"/>
        </w:rPr>
        <w:t xml:space="preserve">Core </w:t>
      </w:r>
      <w:r w:rsidR="00A139D5">
        <w:rPr>
          <w:rFonts w:ascii="Times New Roman" w:eastAsia="Helvetica 45 Light" w:hAnsi="Times New Roman" w:cs="Times New Roman"/>
          <w:b/>
          <w:color w:val="000000"/>
          <w:sz w:val="24"/>
          <w:szCs w:val="24"/>
        </w:rPr>
        <w:t>Delivery Mechanisms</w:t>
      </w:r>
      <w:r w:rsidRPr="00E30A64">
        <w:rPr>
          <w:rFonts w:ascii="Times New Roman" w:eastAsia="Helvetica 45 Light" w:hAnsi="Times New Roman" w:cs="Times New Roman"/>
          <w:b/>
          <w:color w:val="000000"/>
          <w:sz w:val="24"/>
          <w:szCs w:val="24"/>
        </w:rPr>
        <w:t>:</w:t>
      </w:r>
    </w:p>
    <w:p w14:paraId="61FDEFF4" w14:textId="158E64DB" w:rsidR="00A733B4" w:rsidRPr="00E30A64" w:rsidRDefault="00E91DDA" w:rsidP="00A733B4">
      <w:pPr>
        <w:spacing w:after="0" w:line="240" w:lineRule="auto"/>
        <w:ind w:left="1440"/>
        <w:contextualSpacing/>
        <w:rPr>
          <w:rFonts w:ascii="Times New Roman" w:hAnsi="Times New Roman" w:cs="Times New Roman"/>
          <w:noProof/>
          <w:sz w:val="24"/>
          <w:szCs w:val="24"/>
        </w:rPr>
      </w:pPr>
      <w:r>
        <w:rPr>
          <w:rFonts w:ascii="Times New Roman" w:hAnsi="Times New Roman" w:cs="Times New Roman"/>
          <w:noProof/>
          <w:sz w:val="24"/>
          <w:szCs w:val="24"/>
        </w:rPr>
        <w:t>A</w:t>
      </w:r>
      <w:r w:rsidR="000B1EFC" w:rsidRPr="00E30A64">
        <w:rPr>
          <w:rFonts w:ascii="Times New Roman" w:hAnsi="Times New Roman" w:cs="Times New Roman"/>
          <w:noProof/>
          <w:sz w:val="24"/>
          <w:szCs w:val="24"/>
        </w:rPr>
        <w:t xml:space="preserve">spects of teaching or delivering </w:t>
      </w:r>
      <w:r>
        <w:rPr>
          <w:rFonts w:ascii="Times New Roman" w:hAnsi="Times New Roman" w:cs="Times New Roman"/>
          <w:noProof/>
          <w:sz w:val="24"/>
          <w:szCs w:val="24"/>
        </w:rPr>
        <w:t>an</w:t>
      </w:r>
      <w:r w:rsidRPr="00E30A64">
        <w:rPr>
          <w:rFonts w:ascii="Times New Roman" w:hAnsi="Times New Roman" w:cs="Times New Roman"/>
          <w:noProof/>
          <w:sz w:val="24"/>
          <w:szCs w:val="24"/>
        </w:rPr>
        <w:t xml:space="preserve"> </w:t>
      </w:r>
      <w:del w:id="18" w:author="Decosimo, Kasey Poole" w:date="2017-07-25T08:24:00Z">
        <w:r w:rsidDel="00583425">
          <w:rPr>
            <w:rFonts w:ascii="Times New Roman" w:hAnsi="Times New Roman" w:cs="Times New Roman"/>
            <w:noProof/>
            <w:sz w:val="24"/>
            <w:szCs w:val="24"/>
          </w:rPr>
          <w:delText>EBA</w:delText>
        </w:r>
        <w:r w:rsidR="000B1EFC" w:rsidRPr="00E30A64" w:rsidDel="00583425">
          <w:rPr>
            <w:rFonts w:ascii="Times New Roman" w:hAnsi="Times New Roman" w:cs="Times New Roman"/>
            <w:noProof/>
            <w:sz w:val="24"/>
            <w:szCs w:val="24"/>
          </w:rPr>
          <w:delText xml:space="preserve"> </w:delText>
        </w:r>
      </w:del>
      <w:ins w:id="19" w:author="Decosimo, Kasey Poole" w:date="2017-07-25T08:24:00Z">
        <w:r w:rsidR="00583425">
          <w:rPr>
            <w:rFonts w:ascii="Times New Roman" w:hAnsi="Times New Roman" w:cs="Times New Roman"/>
            <w:noProof/>
            <w:sz w:val="24"/>
            <w:szCs w:val="24"/>
          </w:rPr>
          <w:t>EB</w:t>
        </w:r>
        <w:r w:rsidR="00583425">
          <w:rPr>
            <w:rFonts w:ascii="Times New Roman" w:hAnsi="Times New Roman" w:cs="Times New Roman"/>
            <w:noProof/>
            <w:sz w:val="24"/>
            <w:szCs w:val="24"/>
          </w:rPr>
          <w:t>S</w:t>
        </w:r>
        <w:r w:rsidR="00583425" w:rsidRPr="00E30A64">
          <w:rPr>
            <w:rFonts w:ascii="Times New Roman" w:hAnsi="Times New Roman" w:cs="Times New Roman"/>
            <w:noProof/>
            <w:sz w:val="24"/>
            <w:szCs w:val="24"/>
          </w:rPr>
          <w:t xml:space="preserve"> </w:t>
        </w:r>
      </w:ins>
      <w:r>
        <w:rPr>
          <w:rFonts w:ascii="Times New Roman" w:hAnsi="Times New Roman" w:cs="Times New Roman"/>
          <w:noProof/>
          <w:sz w:val="24"/>
          <w:szCs w:val="24"/>
        </w:rPr>
        <w:t>to help ensure</w:t>
      </w:r>
      <w:r w:rsidR="005452E7" w:rsidRPr="00E30A64">
        <w:rPr>
          <w:rFonts w:ascii="Times New Roman" w:hAnsi="Times New Roman" w:cs="Times New Roman"/>
          <w:noProof/>
          <w:sz w:val="24"/>
          <w:szCs w:val="24"/>
        </w:rPr>
        <w:t xml:space="preserve"> the </w:t>
      </w:r>
      <w:del w:id="20" w:author="Decosimo, Kasey Poole" w:date="2017-07-25T08:24:00Z">
        <w:r w:rsidR="005452E7" w:rsidRPr="00E30A64" w:rsidDel="00583425">
          <w:rPr>
            <w:rFonts w:ascii="Times New Roman" w:hAnsi="Times New Roman" w:cs="Times New Roman"/>
            <w:noProof/>
            <w:sz w:val="24"/>
            <w:szCs w:val="24"/>
          </w:rPr>
          <w:delText xml:space="preserve">EBA </w:delText>
        </w:r>
      </w:del>
      <w:ins w:id="21" w:author="Decosimo, Kasey Poole" w:date="2017-07-25T08:24:00Z">
        <w:r w:rsidR="00583425" w:rsidRPr="00E30A64">
          <w:rPr>
            <w:rFonts w:ascii="Times New Roman" w:hAnsi="Times New Roman" w:cs="Times New Roman"/>
            <w:noProof/>
            <w:sz w:val="24"/>
            <w:szCs w:val="24"/>
          </w:rPr>
          <w:t>EB</w:t>
        </w:r>
        <w:r w:rsidR="00583425">
          <w:rPr>
            <w:rFonts w:ascii="Times New Roman" w:hAnsi="Times New Roman" w:cs="Times New Roman"/>
            <w:noProof/>
            <w:sz w:val="24"/>
            <w:szCs w:val="24"/>
          </w:rPr>
          <w:t>S</w:t>
        </w:r>
        <w:r w:rsidR="00583425" w:rsidRPr="00E30A64">
          <w:rPr>
            <w:rFonts w:ascii="Times New Roman" w:hAnsi="Times New Roman" w:cs="Times New Roman"/>
            <w:noProof/>
            <w:sz w:val="24"/>
            <w:szCs w:val="24"/>
          </w:rPr>
          <w:t xml:space="preserve"> </w:t>
        </w:r>
      </w:ins>
      <w:r>
        <w:rPr>
          <w:rFonts w:ascii="Times New Roman" w:hAnsi="Times New Roman" w:cs="Times New Roman"/>
          <w:noProof/>
          <w:sz w:val="24"/>
          <w:szCs w:val="24"/>
        </w:rPr>
        <w:t xml:space="preserve">is </w:t>
      </w:r>
      <w:r w:rsidR="005452E7" w:rsidRPr="00E30A64">
        <w:rPr>
          <w:rFonts w:ascii="Times New Roman" w:hAnsi="Times New Roman" w:cs="Times New Roman"/>
          <w:noProof/>
          <w:sz w:val="24"/>
          <w:szCs w:val="24"/>
        </w:rPr>
        <w:t xml:space="preserve">effective.  This can include the program setting, number and sequence of </w:t>
      </w:r>
      <w:r w:rsidR="00A733B4" w:rsidRPr="00E30A64">
        <w:rPr>
          <w:rFonts w:ascii="Times New Roman" w:eastAsia="Helvetica 45 Light" w:hAnsi="Times New Roman" w:cs="Times New Roman"/>
          <w:color w:val="000000"/>
          <w:sz w:val="24"/>
          <w:szCs w:val="24"/>
        </w:rPr>
        <w:t>sessions</w:t>
      </w:r>
      <w:r w:rsidR="005452E7" w:rsidRPr="00E30A64">
        <w:rPr>
          <w:rFonts w:ascii="Times New Roman" w:eastAsia="Helvetica 45 Light" w:hAnsi="Times New Roman" w:cs="Times New Roman"/>
          <w:color w:val="000000"/>
          <w:sz w:val="24"/>
          <w:szCs w:val="24"/>
        </w:rPr>
        <w:t>, and ratio of participants to facilitators</w:t>
      </w:r>
      <w:r w:rsidR="00A733B4" w:rsidRPr="00E30A64">
        <w:rPr>
          <w:rFonts w:ascii="Times New Roman" w:eastAsia="Helvetica 45 Light" w:hAnsi="Times New Roman" w:cs="Times New Roman"/>
          <w:color w:val="000000"/>
          <w:sz w:val="24"/>
          <w:szCs w:val="24"/>
        </w:rPr>
        <w:t>.</w:t>
      </w:r>
      <w:r w:rsidR="005452E7" w:rsidRPr="00E30A64">
        <w:rPr>
          <w:rFonts w:ascii="Times New Roman" w:eastAsia="Helvetica 45 Light" w:hAnsi="Times New Roman" w:cs="Times New Roman"/>
          <w:color w:val="000000"/>
          <w:sz w:val="24"/>
          <w:szCs w:val="24"/>
        </w:rPr>
        <w:t xml:space="preserve"> </w:t>
      </w:r>
      <w:r w:rsidR="005452E7" w:rsidRPr="00E30A64">
        <w:rPr>
          <w:rFonts w:ascii="Times New Roman" w:eastAsia="Helvetica 45 Light" w:hAnsi="Times New Roman" w:cs="Times New Roman"/>
          <w:color w:val="000000"/>
          <w:sz w:val="24"/>
          <w:szCs w:val="24"/>
        </w:rPr>
        <w:fldChar w:fldCharType="begin"/>
      </w:r>
      <w:r w:rsidR="005812C2">
        <w:rPr>
          <w:rFonts w:ascii="Times New Roman" w:eastAsia="Helvetica 45 Light" w:hAnsi="Times New Roman" w:cs="Times New Roman"/>
          <w:color w:val="000000"/>
          <w:sz w:val="24"/>
          <w:szCs w:val="24"/>
        </w:rPr>
        <w:instrText xml:space="preserve"> ADDIN EN.CITE &lt;EndNote&gt;&lt;Cite&gt;&lt;Author&gt;Centers for Disease Control and Prevention&lt;/Author&gt;&lt;Year&gt;2010&lt;/Year&gt;&lt;RecNum&gt;8&lt;/RecNum&gt;&lt;DisplayText&gt;(Centers for Disease Control and Prevention, 2010b)&lt;/DisplayText&gt;&lt;record&gt;&lt;rec-number&gt;8&lt;/rec-number&gt;&lt;foreign-keys&gt;&lt;key app="EN" db-id="wdfs0d2x20ast9eaetrp9waj5fttxre0rt5s"&gt;8&lt;/key&gt;&lt;/foreign-keys&gt;&lt;ref-type name="Web Page"&gt;12&lt;/ref-type&gt;&lt;contributors&gt;&lt;authors&gt;&lt;author&gt;Centers for Disease Control and Prevention,&lt;/author&gt;&lt;/authors&gt;&lt;/contributors&gt;&lt;titles&gt;&lt;title&gt;Promoting Science-Based Approaches: Adaptation Guidelines&lt;/title&gt;&lt;/titles&gt;&lt;volume&gt;2012&lt;/volume&gt;&lt;number&gt;August 15&lt;/number&gt;&lt;dates&gt;&lt;year&gt;2010&lt;/year&gt;&lt;/dates&gt;&lt;urls&gt;&lt;related-urls&gt;&lt;url&gt;www.cdc.gov/TeenPregnancy/Docs/AdaptationGuidelines.docx&lt;/url&gt;&lt;/related-urls&gt;&lt;/urls&gt;&lt;/record&gt;&lt;/Cite&gt;&lt;/EndNote&gt;</w:instrText>
      </w:r>
      <w:r w:rsidR="005452E7" w:rsidRPr="00E30A64">
        <w:rPr>
          <w:rFonts w:ascii="Times New Roman" w:eastAsia="Helvetica 45 Light" w:hAnsi="Times New Roman" w:cs="Times New Roman"/>
          <w:color w:val="000000"/>
          <w:sz w:val="24"/>
          <w:szCs w:val="24"/>
        </w:rPr>
        <w:fldChar w:fldCharType="separate"/>
      </w:r>
      <w:r w:rsidR="005452E7" w:rsidRPr="00E30A64">
        <w:rPr>
          <w:rFonts w:ascii="Times New Roman" w:eastAsia="Helvetica 45 Light" w:hAnsi="Times New Roman" w:cs="Times New Roman"/>
          <w:noProof/>
          <w:color w:val="000000"/>
          <w:sz w:val="24"/>
          <w:szCs w:val="24"/>
        </w:rPr>
        <w:t>(</w:t>
      </w:r>
      <w:hyperlink w:anchor="_ENREF_12" w:tooltip="Centers for Disease Control and Prevention, 2010 #8" w:history="1">
        <w:r w:rsidR="00EF2F10" w:rsidRPr="00E30A64">
          <w:rPr>
            <w:rFonts w:ascii="Times New Roman" w:eastAsia="Helvetica 45 Light" w:hAnsi="Times New Roman" w:cs="Times New Roman"/>
            <w:noProof/>
            <w:color w:val="000000"/>
            <w:sz w:val="24"/>
            <w:szCs w:val="24"/>
          </w:rPr>
          <w:t>Centers for Disease Control and Prevention, 2010b</w:t>
        </w:r>
      </w:hyperlink>
      <w:r w:rsidR="005452E7" w:rsidRPr="00E30A64">
        <w:rPr>
          <w:rFonts w:ascii="Times New Roman" w:eastAsia="Helvetica 45 Light" w:hAnsi="Times New Roman" w:cs="Times New Roman"/>
          <w:noProof/>
          <w:color w:val="000000"/>
          <w:sz w:val="24"/>
          <w:szCs w:val="24"/>
        </w:rPr>
        <w:t>)</w:t>
      </w:r>
      <w:r w:rsidR="005452E7" w:rsidRPr="00E30A64">
        <w:rPr>
          <w:rFonts w:ascii="Times New Roman" w:eastAsia="Helvetica 45 Light" w:hAnsi="Times New Roman" w:cs="Times New Roman"/>
          <w:color w:val="000000"/>
          <w:sz w:val="24"/>
          <w:szCs w:val="24"/>
        </w:rPr>
        <w:fldChar w:fldCharType="end"/>
      </w:r>
    </w:p>
    <w:p w14:paraId="65EB5AED" w14:textId="77777777" w:rsidR="004423E7" w:rsidRPr="00E30A64" w:rsidRDefault="004423E7" w:rsidP="00A733B4">
      <w:pPr>
        <w:spacing w:after="0" w:line="240" w:lineRule="auto"/>
        <w:ind w:left="720"/>
        <w:contextualSpacing/>
        <w:rPr>
          <w:rFonts w:ascii="Times New Roman" w:hAnsi="Times New Roman" w:cs="Times New Roman"/>
          <w:noProof/>
          <w:sz w:val="24"/>
          <w:szCs w:val="24"/>
        </w:rPr>
      </w:pPr>
    </w:p>
    <w:p w14:paraId="110C1689" w14:textId="77777777" w:rsidR="00997FED" w:rsidRPr="00E30A64" w:rsidRDefault="00997FED" w:rsidP="00A733B4">
      <w:pPr>
        <w:spacing w:after="0" w:line="240" w:lineRule="auto"/>
        <w:contextualSpacing/>
        <w:rPr>
          <w:rFonts w:ascii="Times New Roman" w:hAnsi="Times New Roman" w:cs="Times New Roman"/>
          <w:b/>
          <w:sz w:val="24"/>
          <w:szCs w:val="24"/>
        </w:rPr>
      </w:pPr>
      <w:r w:rsidRPr="00E30A64">
        <w:rPr>
          <w:rFonts w:ascii="Times New Roman" w:hAnsi="Times New Roman" w:cs="Times New Roman"/>
          <w:b/>
          <w:sz w:val="24"/>
          <w:szCs w:val="24"/>
        </w:rPr>
        <w:t xml:space="preserve">Cultural Appropriateness:  </w:t>
      </w:r>
    </w:p>
    <w:p w14:paraId="17C9307B" w14:textId="618215B4" w:rsidR="00997FED" w:rsidRPr="00E30A64" w:rsidRDefault="005452E7" w:rsidP="00A733B4">
      <w:pPr>
        <w:spacing w:after="0" w:line="240" w:lineRule="auto"/>
        <w:ind w:left="720"/>
        <w:contextualSpacing/>
        <w:rPr>
          <w:rFonts w:ascii="Times New Roman" w:hAnsi="Times New Roman" w:cs="Times New Roman"/>
          <w:sz w:val="24"/>
          <w:szCs w:val="24"/>
        </w:rPr>
      </w:pPr>
      <w:r w:rsidRPr="00E30A64">
        <w:rPr>
          <w:rFonts w:ascii="Times New Roman" w:hAnsi="Times New Roman" w:cs="Times New Roman"/>
          <w:sz w:val="24"/>
          <w:szCs w:val="24"/>
        </w:rPr>
        <w:t>The degree to which a program or intervention is sensitive to differences among ethnic, racial, linguistic</w:t>
      </w:r>
      <w:r w:rsidR="00715B53">
        <w:rPr>
          <w:rFonts w:ascii="Times New Roman" w:hAnsi="Times New Roman" w:cs="Times New Roman"/>
          <w:sz w:val="24"/>
          <w:szCs w:val="24"/>
        </w:rPr>
        <w:t xml:space="preserve"> and/or other identity</w:t>
      </w:r>
      <w:r w:rsidRPr="00E30A64">
        <w:rPr>
          <w:rFonts w:ascii="Times New Roman" w:hAnsi="Times New Roman" w:cs="Times New Roman"/>
          <w:sz w:val="24"/>
          <w:szCs w:val="24"/>
        </w:rPr>
        <w:t xml:space="preserve"> groups. Culturally appropriate programs should include an awareness of how cultural background, socioeconomic status, beliefs, historical experiences, and traditions can affect what a community needs and how community members respond to a program</w:t>
      </w:r>
      <w:r w:rsidR="00A733B4" w:rsidRPr="00E30A64">
        <w:rPr>
          <w:rFonts w:ascii="Times New Roman" w:hAnsi="Times New Roman" w:cs="Times New Roman"/>
          <w:sz w:val="24"/>
          <w:szCs w:val="24"/>
        </w:rPr>
        <w:t xml:space="preserve">. </w:t>
      </w:r>
      <w:r w:rsidR="00545F00" w:rsidRPr="00E30A64">
        <w:rPr>
          <w:rFonts w:ascii="Times New Roman" w:hAnsi="Times New Roman" w:cs="Times New Roman"/>
          <w:color w:val="000000"/>
          <w:sz w:val="24"/>
          <w:szCs w:val="24"/>
        </w:rPr>
        <w:fldChar w:fldCharType="begin"/>
      </w:r>
      <w:r w:rsidR="005812C2">
        <w:rPr>
          <w:rFonts w:ascii="Times New Roman" w:hAnsi="Times New Roman" w:cs="Times New Roman"/>
          <w:color w:val="000000"/>
          <w:sz w:val="24"/>
          <w:szCs w:val="24"/>
        </w:rPr>
        <w:instrText xml:space="preserve"> ADDIN EN.CITE &lt;EndNote&gt;&lt;Cite&gt;&lt;Author&gt;U.S. Department of Health and Human Services&lt;/Author&gt;&lt;Year&gt;2012&lt;/Year&gt;&lt;RecNum&gt;4&lt;/RecNum&gt;&lt;DisplayText&gt;(U.S. Department of Health and Human Services, 2012)&lt;/DisplayText&gt;&lt;record&gt;&lt;rec-number&gt;4&lt;/rec-number&gt;&lt;foreign-keys&gt;&lt;key app="EN" db-id="wdfs0d2x20ast9eaetrp9waj5fttxre0rt5s"&gt;4&lt;/key&gt;&lt;key app="ENWeb" db-id=""&gt;0&lt;/key&gt;&lt;/foreign-keys&gt;&lt;ref-type name="Web Page"&gt;12&lt;/ref-type&gt;&lt;contributors&gt;&lt;authors&gt;&lt;author&gt;U.S. Department of Health and Human Services,&lt;/author&gt;&lt;/authors&gt;&lt;/contributors&gt;&lt;titles&gt;&lt;title&gt;NREPP SAMHSA&amp;apos;s National Registry of Evidence-based Programs and Practices: NREPP Glossary&lt;/title&gt;&lt;/titles&gt;&lt;volume&gt;2012&lt;/volume&gt;&lt;number&gt;July 3&lt;/number&gt;&lt;dates&gt;&lt;year&gt;2012&lt;/year&gt;&lt;/dates&gt;&lt;urls&gt;&lt;related-urls&gt;&lt;url&gt;http://www.nrepp.samhsa.gov/AboutGlossary.aspx&lt;/url&gt;&lt;/related-urls&gt;&lt;/urls&gt;&lt;/record&gt;&lt;/Cite&gt;&lt;/EndNote&gt;</w:instrText>
      </w:r>
      <w:r w:rsidR="00545F00" w:rsidRPr="00E30A64">
        <w:rPr>
          <w:rFonts w:ascii="Times New Roman" w:hAnsi="Times New Roman" w:cs="Times New Roman"/>
          <w:color w:val="000000"/>
          <w:sz w:val="24"/>
          <w:szCs w:val="24"/>
        </w:rPr>
        <w:fldChar w:fldCharType="separate"/>
      </w:r>
      <w:r w:rsidR="0028603D" w:rsidRPr="00E30A64">
        <w:rPr>
          <w:rFonts w:ascii="Times New Roman" w:hAnsi="Times New Roman" w:cs="Times New Roman"/>
          <w:noProof/>
          <w:color w:val="000000"/>
          <w:sz w:val="24"/>
          <w:szCs w:val="24"/>
        </w:rPr>
        <w:t>(</w:t>
      </w:r>
      <w:hyperlink w:anchor="_ENREF_43" w:tooltip="U.S. Department of Health and Human Services, 2012 #4" w:history="1">
        <w:r w:rsidR="00EF2F10" w:rsidRPr="00E30A64">
          <w:rPr>
            <w:rFonts w:ascii="Times New Roman" w:hAnsi="Times New Roman" w:cs="Times New Roman"/>
            <w:noProof/>
            <w:color w:val="000000"/>
            <w:sz w:val="24"/>
            <w:szCs w:val="24"/>
          </w:rPr>
          <w:t>U.S. Department of Health and Human Services, 2012</w:t>
        </w:r>
      </w:hyperlink>
      <w:r w:rsidR="0028603D" w:rsidRPr="00E30A64">
        <w:rPr>
          <w:rFonts w:ascii="Times New Roman" w:hAnsi="Times New Roman" w:cs="Times New Roman"/>
          <w:noProof/>
          <w:color w:val="000000"/>
          <w:sz w:val="24"/>
          <w:szCs w:val="24"/>
        </w:rPr>
        <w:t>)</w:t>
      </w:r>
      <w:r w:rsidR="00545F00" w:rsidRPr="00E30A64">
        <w:rPr>
          <w:rFonts w:ascii="Times New Roman" w:hAnsi="Times New Roman" w:cs="Times New Roman"/>
          <w:color w:val="000000"/>
          <w:sz w:val="24"/>
          <w:szCs w:val="24"/>
        </w:rPr>
        <w:fldChar w:fldCharType="end"/>
      </w:r>
      <w:r w:rsidR="00773207" w:rsidRPr="00E30A64">
        <w:rPr>
          <w:rFonts w:ascii="Times New Roman" w:hAnsi="Times New Roman" w:cs="Times New Roman"/>
          <w:sz w:val="24"/>
          <w:szCs w:val="24"/>
        </w:rPr>
        <w:t xml:space="preserve"> </w:t>
      </w:r>
    </w:p>
    <w:p w14:paraId="1C55A6B1" w14:textId="77777777" w:rsidR="00997FED" w:rsidRPr="00E30A64" w:rsidRDefault="00997FED" w:rsidP="00A733B4">
      <w:pPr>
        <w:spacing w:after="0" w:line="240" w:lineRule="auto"/>
        <w:contextualSpacing/>
        <w:rPr>
          <w:rFonts w:ascii="Times New Roman" w:hAnsi="Times New Roman" w:cs="Times New Roman"/>
          <w:sz w:val="24"/>
          <w:szCs w:val="24"/>
        </w:rPr>
      </w:pPr>
    </w:p>
    <w:p w14:paraId="1CE89D22" w14:textId="77777777" w:rsidR="00D87C5F" w:rsidRPr="00E30A64" w:rsidRDefault="00D87C5F" w:rsidP="00A733B4">
      <w:pPr>
        <w:spacing w:after="0" w:line="240" w:lineRule="auto"/>
        <w:contextualSpacing/>
        <w:rPr>
          <w:rFonts w:ascii="Times New Roman" w:hAnsi="Times New Roman" w:cs="Times New Roman"/>
          <w:b/>
          <w:sz w:val="24"/>
          <w:szCs w:val="24"/>
        </w:rPr>
      </w:pPr>
      <w:r w:rsidRPr="00E30A64">
        <w:rPr>
          <w:rFonts w:ascii="Times New Roman" w:hAnsi="Times New Roman" w:cs="Times New Roman"/>
          <w:b/>
          <w:sz w:val="24"/>
          <w:szCs w:val="24"/>
        </w:rPr>
        <w:t xml:space="preserve">Demographics:  </w:t>
      </w:r>
    </w:p>
    <w:p w14:paraId="22E0EA1C" w14:textId="1D75E8CF" w:rsidR="00D87C5F" w:rsidRPr="00E30A64" w:rsidRDefault="005452E7" w:rsidP="00D87C5F">
      <w:pPr>
        <w:spacing w:after="0" w:line="240" w:lineRule="auto"/>
        <w:ind w:left="720"/>
        <w:contextualSpacing/>
        <w:rPr>
          <w:rFonts w:ascii="Times New Roman" w:hAnsi="Times New Roman" w:cs="Times New Roman"/>
          <w:sz w:val="24"/>
          <w:szCs w:val="24"/>
        </w:rPr>
      </w:pPr>
      <w:r w:rsidRPr="00E30A64">
        <w:rPr>
          <w:rFonts w:ascii="Times New Roman" w:hAnsi="Times New Roman" w:cs="Times New Roman"/>
          <w:sz w:val="24"/>
          <w:szCs w:val="24"/>
        </w:rPr>
        <w:t>S</w:t>
      </w:r>
      <w:r w:rsidR="00D87C5F" w:rsidRPr="00E30A64">
        <w:rPr>
          <w:rFonts w:ascii="Times New Roman" w:hAnsi="Times New Roman" w:cs="Times New Roman"/>
          <w:sz w:val="24"/>
          <w:szCs w:val="24"/>
        </w:rPr>
        <w:t>tatistical characteristics</w:t>
      </w:r>
      <w:r w:rsidRPr="00E30A64">
        <w:rPr>
          <w:rFonts w:ascii="Times New Roman" w:hAnsi="Times New Roman" w:cs="Times New Roman"/>
          <w:sz w:val="24"/>
          <w:szCs w:val="24"/>
        </w:rPr>
        <w:t xml:space="preserve">, </w:t>
      </w:r>
      <w:r w:rsidR="00715B53">
        <w:rPr>
          <w:rFonts w:ascii="Times New Roman" w:hAnsi="Times New Roman" w:cs="Times New Roman"/>
          <w:sz w:val="24"/>
          <w:szCs w:val="24"/>
        </w:rPr>
        <w:t>such as</w:t>
      </w:r>
      <w:r w:rsidR="00715B53" w:rsidRPr="00E30A64">
        <w:rPr>
          <w:rFonts w:ascii="Times New Roman" w:hAnsi="Times New Roman" w:cs="Times New Roman"/>
          <w:sz w:val="24"/>
          <w:szCs w:val="24"/>
        </w:rPr>
        <w:t xml:space="preserve"> </w:t>
      </w:r>
      <w:r w:rsidRPr="00E30A64">
        <w:rPr>
          <w:rFonts w:ascii="Times New Roman" w:hAnsi="Times New Roman" w:cs="Times New Roman"/>
          <w:sz w:val="24"/>
          <w:szCs w:val="24"/>
        </w:rPr>
        <w:t xml:space="preserve">age, income, ethnicity, and </w:t>
      </w:r>
      <w:r w:rsidR="001C5EFE" w:rsidRPr="00E30A64">
        <w:rPr>
          <w:rFonts w:ascii="Times New Roman" w:hAnsi="Times New Roman" w:cs="Times New Roman"/>
          <w:sz w:val="24"/>
          <w:szCs w:val="24"/>
        </w:rPr>
        <w:t>education, which</w:t>
      </w:r>
      <w:r w:rsidRPr="00E30A64">
        <w:rPr>
          <w:rFonts w:ascii="Times New Roman" w:hAnsi="Times New Roman" w:cs="Times New Roman"/>
          <w:sz w:val="24"/>
          <w:szCs w:val="24"/>
        </w:rPr>
        <w:t xml:space="preserve"> can be used to describe groups of people and identify target populations</w:t>
      </w:r>
      <w:r w:rsidR="00D87C5F" w:rsidRPr="00E30A64">
        <w:rPr>
          <w:rFonts w:ascii="Times New Roman" w:hAnsi="Times New Roman" w:cs="Times New Roman"/>
          <w:sz w:val="24"/>
          <w:szCs w:val="24"/>
        </w:rPr>
        <w:t xml:space="preserve">. </w:t>
      </w:r>
      <w:r w:rsidR="00545F00" w:rsidRPr="00E30A64">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&lt;EndNote&gt;&lt;Cite&gt;&lt;Author&gt;Merriam-Webster Dictionary&lt;/Author&gt;&lt;RecNum&gt;11&lt;/RecNum&gt;&lt;DisplayText&gt;(Merriam-Webster Dictionary)&lt;/DisplayText&gt;&lt;record&gt;&lt;rec-number&gt;11&lt;/rec-number&gt;&lt;foreign-keys&gt;&lt;key app="EN" db-id="wdfs0d2x20ast9eaetrp9waj5fttxre0rt5s"&gt;11&lt;/key&gt;&lt;/foreign-keys&gt;&lt;ref-type name="Web Page"&gt;12&lt;/ref-type&gt;&lt;contributors&gt;&lt;authors&gt;&lt;author&gt;Merriam-Webster Dictionary,&lt;/author&gt;&lt;/authors&gt;&lt;/contributors&gt;&lt;titles&gt;&lt;title&gt;Demographic&lt;/title&gt;&lt;/titles&gt;&lt;volume&gt;2012&lt;/volume&gt;&lt;number&gt;August 21&lt;/number&gt;&lt;dates&gt;&lt;/dates&gt;&lt;urls&gt;&lt;related-urls&gt;&lt;url&gt;http://www.merriam-webster.com/dictionary/demographics&lt;/url&gt;&lt;/related-urls&gt;&lt;/urls&gt;&lt;/record&gt;&lt;/Cite&gt;&lt;/EndNote&gt;</w:instrText>
      </w:r>
      <w:r w:rsidR="00545F00" w:rsidRPr="00E30A64">
        <w:rPr>
          <w:rFonts w:ascii="Times New Roman" w:hAnsi="Times New Roman" w:cs="Times New Roman"/>
          <w:sz w:val="24"/>
          <w:szCs w:val="24"/>
        </w:rPr>
        <w:fldChar w:fldCharType="separate"/>
      </w:r>
      <w:r w:rsidR="00D87C5F" w:rsidRPr="00E30A64">
        <w:rPr>
          <w:rFonts w:ascii="Times New Roman" w:hAnsi="Times New Roman" w:cs="Times New Roman"/>
          <w:noProof/>
          <w:sz w:val="24"/>
          <w:szCs w:val="24"/>
        </w:rPr>
        <w:t>(</w:t>
      </w:r>
      <w:hyperlink w:anchor="_ENREF_29" w:tooltip="Merriam-Webster Dictionary,  #11" w:history="1">
        <w:r w:rsidR="00EF2F10" w:rsidRPr="00E30A64">
          <w:rPr>
            <w:rFonts w:ascii="Times New Roman" w:hAnsi="Times New Roman" w:cs="Times New Roman"/>
            <w:noProof/>
            <w:sz w:val="24"/>
            <w:szCs w:val="24"/>
          </w:rPr>
          <w:t>Merriam-Webster Dictionary</w:t>
        </w:r>
      </w:hyperlink>
      <w:r w:rsidR="00D87C5F" w:rsidRPr="00E30A64">
        <w:rPr>
          <w:rFonts w:ascii="Times New Roman" w:hAnsi="Times New Roman" w:cs="Times New Roman"/>
          <w:noProof/>
          <w:sz w:val="24"/>
          <w:szCs w:val="24"/>
        </w:rPr>
        <w:t>)</w:t>
      </w:r>
      <w:r w:rsidR="00545F00" w:rsidRPr="00E30A64">
        <w:rPr>
          <w:rFonts w:ascii="Times New Roman" w:hAnsi="Times New Roman" w:cs="Times New Roman"/>
          <w:sz w:val="24"/>
          <w:szCs w:val="24"/>
        </w:rPr>
        <w:fldChar w:fldCharType="end"/>
      </w:r>
    </w:p>
    <w:p w14:paraId="2981F5F6" w14:textId="77777777" w:rsidR="00D87C5F" w:rsidRPr="00E30A64" w:rsidRDefault="00D87C5F" w:rsidP="00A733B4">
      <w:pPr>
        <w:spacing w:after="0" w:line="240" w:lineRule="auto"/>
        <w:contextualSpacing/>
        <w:rPr>
          <w:rFonts w:ascii="Times New Roman" w:hAnsi="Times New Roman" w:cs="Times New Roman"/>
          <w:b/>
          <w:sz w:val="24"/>
          <w:szCs w:val="24"/>
        </w:rPr>
      </w:pPr>
    </w:p>
    <w:p w14:paraId="69509A68" w14:textId="77777777" w:rsidR="00181401" w:rsidRDefault="00181401" w:rsidP="00A733B4">
      <w:pPr>
        <w:spacing w:after="0" w:line="240" w:lineRule="auto"/>
        <w:contextualSpacing/>
        <w:rPr>
          <w:rFonts w:ascii="Times New Roman" w:hAnsi="Times New Roman" w:cs="Times New Roman"/>
          <w:b/>
          <w:sz w:val="24"/>
          <w:szCs w:val="24"/>
        </w:rPr>
      </w:pPr>
    </w:p>
    <w:p w14:paraId="54407C25" w14:textId="77777777" w:rsidR="00181401" w:rsidRDefault="00181401" w:rsidP="00A733B4">
      <w:pPr>
        <w:spacing w:after="0" w:line="240" w:lineRule="auto"/>
        <w:contextualSpacing/>
        <w:rPr>
          <w:rFonts w:ascii="Times New Roman" w:hAnsi="Times New Roman" w:cs="Times New Roman"/>
          <w:b/>
          <w:sz w:val="24"/>
          <w:szCs w:val="24"/>
        </w:rPr>
      </w:pPr>
    </w:p>
    <w:p w14:paraId="79C5A446" w14:textId="77777777" w:rsidR="002D39FA" w:rsidRPr="00E30A64" w:rsidRDefault="002D39FA" w:rsidP="00A733B4">
      <w:pPr>
        <w:spacing w:after="0" w:line="240" w:lineRule="auto"/>
        <w:contextualSpacing/>
        <w:rPr>
          <w:rFonts w:ascii="Times New Roman" w:hAnsi="Times New Roman" w:cs="Times New Roman"/>
          <w:sz w:val="24"/>
          <w:szCs w:val="24"/>
        </w:rPr>
      </w:pPr>
      <w:r w:rsidRPr="00E30A64">
        <w:rPr>
          <w:rFonts w:ascii="Times New Roman" w:hAnsi="Times New Roman" w:cs="Times New Roman"/>
          <w:b/>
          <w:sz w:val="24"/>
          <w:szCs w:val="24"/>
        </w:rPr>
        <w:t>Determinants of Behavior:</w:t>
      </w:r>
    </w:p>
    <w:p w14:paraId="2E3BFD54" w14:textId="2BDDB3E0" w:rsidR="002D39FA" w:rsidRPr="00E30A64" w:rsidRDefault="001C5EFE" w:rsidP="002D39FA">
      <w:pPr>
        <w:spacing w:after="0" w:line="240" w:lineRule="auto"/>
        <w:ind w:left="720"/>
        <w:contextualSpacing/>
        <w:rPr>
          <w:rFonts w:ascii="Times New Roman" w:hAnsi="Times New Roman" w:cs="Times New Roman"/>
          <w:sz w:val="24"/>
          <w:szCs w:val="24"/>
        </w:rPr>
      </w:pPr>
      <w:r w:rsidRPr="00E30A64">
        <w:rPr>
          <w:rFonts w:ascii="Times New Roman" w:hAnsi="Times New Roman" w:cs="Times New Roman"/>
          <w:sz w:val="24"/>
          <w:szCs w:val="24"/>
        </w:rPr>
        <w:t>Factors which influence how an individual acts or behaves.  These factors may be internal, including attitudes or biological characteristics</w:t>
      </w:r>
      <w:r w:rsidR="002D39FA" w:rsidRPr="00E30A64">
        <w:rPr>
          <w:rFonts w:ascii="Times New Roman" w:hAnsi="Times New Roman" w:cs="Times New Roman"/>
          <w:sz w:val="24"/>
          <w:szCs w:val="24"/>
        </w:rPr>
        <w:t>, or external</w:t>
      </w:r>
      <w:r w:rsidRPr="00E30A64">
        <w:rPr>
          <w:rFonts w:ascii="Times New Roman" w:hAnsi="Times New Roman" w:cs="Times New Roman"/>
          <w:sz w:val="24"/>
          <w:szCs w:val="24"/>
        </w:rPr>
        <w:t>, including neighborhood characteristics</w:t>
      </w:r>
      <w:r w:rsidR="002D39FA" w:rsidRPr="00E30A64">
        <w:rPr>
          <w:rFonts w:ascii="Times New Roman" w:hAnsi="Times New Roman" w:cs="Times New Roman"/>
          <w:sz w:val="24"/>
          <w:szCs w:val="24"/>
        </w:rPr>
        <w:t xml:space="preserve">. </w:t>
      </w:r>
      <w:r w:rsidRPr="00E30A64">
        <w:rPr>
          <w:rFonts w:ascii="Times New Roman" w:hAnsi="Times New Roman" w:cs="Times New Roman"/>
          <w:sz w:val="24"/>
          <w:szCs w:val="24"/>
        </w:rPr>
        <w:t>Many potential determinants are identified in behavioral science theories and models</w:t>
      </w:r>
      <w:r w:rsidR="002D39FA" w:rsidRPr="00E30A64">
        <w:rPr>
          <w:rFonts w:ascii="Times New Roman" w:hAnsi="Times New Roman" w:cs="Times New Roman"/>
          <w:sz w:val="24"/>
          <w:szCs w:val="24"/>
        </w:rPr>
        <w:t xml:space="preserve">. </w:t>
      </w:r>
      <w:r w:rsidR="00545F00" w:rsidRPr="00E30A64">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&lt;EndNote&gt;&lt;Cite&gt;&lt;Author&gt;Oak Ridge Associated Universities&lt;/Author&gt;&lt;Year&gt;2012&lt;/Year&gt;&lt;RecNum&gt;12&lt;/RecNum&gt;&lt;DisplayText&gt;(Oak Ridge Associated Universities, 2012)&lt;/DisplayText&gt;&lt;record&gt;&lt;rec-number&gt;12&lt;/rec-number&gt;&lt;foreign-keys&gt;&lt;key app="EN" db-id="wdfs0d2x20ast9eaetrp9waj5fttxre0rt5s"&gt;12&lt;/key&gt;&lt;key app="ENWeb" db-id=""&gt;0&lt;/key&gt;&lt;/foreign-keys&gt;&lt;ref-type name="Web Page"&gt;12&lt;/ref-type&gt;&lt;contributors&gt;&lt;authors&gt;&lt;author&gt;Oak Ridge Associated Universities,&lt;/author&gt;&lt;/authors&gt;&lt;/contributors&gt;&lt;titles&gt;&lt;title&gt;CDCynergy Social Marketing Edition: Definitions&lt;/title&gt;&lt;/titles&gt;&lt;volume&gt;2012&lt;/volume&gt;&lt;number&gt;June 29&lt;/number&gt;&lt;dates&gt;&lt;year&gt;2012&lt;/year&gt;&lt;/dates&gt;&lt;urls&gt;&lt;related-urls&gt;&lt;url&gt;http://www.orau.gov/cdcynergy/soc2web/Content/activeinformation/glossary/glossarycontent.htm&lt;/url&gt;&lt;/related-urls&gt;&lt;/urls&gt;&lt;/record&gt;&lt;/Cite&gt;&lt;/EndNote&gt;</w:instrText>
      </w:r>
      <w:r w:rsidR="00545F00" w:rsidRPr="00E30A64">
        <w:rPr>
          <w:rFonts w:ascii="Times New Roman" w:hAnsi="Times New Roman" w:cs="Times New Roman"/>
          <w:sz w:val="24"/>
          <w:szCs w:val="24"/>
        </w:rPr>
        <w:fldChar w:fldCharType="separate"/>
      </w:r>
      <w:r w:rsidR="002D39FA" w:rsidRPr="00E30A64">
        <w:rPr>
          <w:rFonts w:ascii="Times New Roman" w:hAnsi="Times New Roman" w:cs="Times New Roman"/>
          <w:noProof/>
          <w:sz w:val="24"/>
          <w:szCs w:val="24"/>
        </w:rPr>
        <w:t>(</w:t>
      </w:r>
      <w:hyperlink w:anchor="_ENREF_36" w:tooltip="Oak Ridge Associated Universities, 2012 #12" w:history="1">
        <w:r w:rsidR="00EF2F10" w:rsidRPr="00E30A64">
          <w:rPr>
            <w:rFonts w:ascii="Times New Roman" w:hAnsi="Times New Roman" w:cs="Times New Roman"/>
            <w:noProof/>
            <w:sz w:val="24"/>
            <w:szCs w:val="24"/>
          </w:rPr>
          <w:t>Oak Ridge Associated Universities, 2012</w:t>
        </w:r>
      </w:hyperlink>
      <w:r w:rsidR="002D39FA" w:rsidRPr="00E30A64">
        <w:rPr>
          <w:rFonts w:ascii="Times New Roman" w:hAnsi="Times New Roman" w:cs="Times New Roman"/>
          <w:noProof/>
          <w:sz w:val="24"/>
          <w:szCs w:val="24"/>
        </w:rPr>
        <w:t>)</w:t>
      </w:r>
      <w:r w:rsidR="00545F00" w:rsidRPr="00E30A64">
        <w:rPr>
          <w:rFonts w:ascii="Times New Roman" w:hAnsi="Times New Roman" w:cs="Times New Roman"/>
          <w:sz w:val="24"/>
          <w:szCs w:val="24"/>
        </w:rPr>
        <w:fldChar w:fldCharType="end"/>
      </w:r>
    </w:p>
    <w:p w14:paraId="4E724892" w14:textId="77777777" w:rsidR="002D39FA" w:rsidRPr="00E30A64" w:rsidRDefault="001C5EFE" w:rsidP="001C5EFE">
      <w:pPr>
        <w:tabs>
          <w:tab w:val="left" w:pos="2515"/>
        </w:tabs>
        <w:spacing w:after="0" w:line="240" w:lineRule="auto"/>
        <w:contextualSpacing/>
        <w:rPr>
          <w:rFonts w:ascii="Times New Roman" w:hAnsi="Times New Roman" w:cs="Times New Roman"/>
          <w:b/>
          <w:sz w:val="24"/>
          <w:szCs w:val="24"/>
        </w:rPr>
      </w:pPr>
      <w:r w:rsidRPr="00E30A64">
        <w:rPr>
          <w:rFonts w:ascii="Times New Roman" w:hAnsi="Times New Roman" w:cs="Times New Roman"/>
          <w:b/>
          <w:sz w:val="24"/>
          <w:szCs w:val="24"/>
        </w:rPr>
        <w:tab/>
      </w:r>
    </w:p>
    <w:p w14:paraId="1156E6B4" w14:textId="77777777" w:rsidR="00997FED" w:rsidRPr="00E30A64" w:rsidRDefault="00997FED" w:rsidP="00A733B4">
      <w:pPr>
        <w:spacing w:after="0" w:line="240" w:lineRule="auto"/>
        <w:contextualSpacing/>
        <w:rPr>
          <w:rFonts w:ascii="Times New Roman" w:hAnsi="Times New Roman" w:cs="Times New Roman"/>
          <w:b/>
          <w:sz w:val="24"/>
          <w:szCs w:val="24"/>
        </w:rPr>
      </w:pPr>
      <w:r w:rsidRPr="00E30A64">
        <w:rPr>
          <w:rFonts w:ascii="Times New Roman" w:hAnsi="Times New Roman" w:cs="Times New Roman"/>
          <w:b/>
          <w:sz w:val="24"/>
          <w:szCs w:val="24"/>
        </w:rPr>
        <w:t>Determinants of Health:</w:t>
      </w:r>
    </w:p>
    <w:p w14:paraId="4DDD3CD0" w14:textId="0482B520" w:rsidR="00997FED" w:rsidRDefault="00997FED" w:rsidP="00230A9A">
      <w:pPr>
        <w:spacing w:after="0" w:line="240" w:lineRule="auto"/>
        <w:ind w:left="720"/>
        <w:contextualSpacing/>
        <w:rPr>
          <w:rFonts w:ascii="Times New Roman" w:hAnsi="Times New Roman" w:cs="Times New Roman"/>
          <w:sz w:val="24"/>
          <w:szCs w:val="24"/>
        </w:rPr>
      </w:pPr>
      <w:r w:rsidRPr="00E30A64">
        <w:rPr>
          <w:rFonts w:ascii="Times New Roman" w:hAnsi="Times New Roman" w:cs="Times New Roman"/>
          <w:sz w:val="24"/>
          <w:szCs w:val="24"/>
        </w:rPr>
        <w:t xml:space="preserve">Factors </w:t>
      </w:r>
      <w:r w:rsidR="00230A9A" w:rsidRPr="00E30A64">
        <w:rPr>
          <w:rFonts w:ascii="Times New Roman" w:hAnsi="Times New Roman" w:cs="Times New Roman"/>
          <w:sz w:val="24"/>
          <w:szCs w:val="24"/>
        </w:rPr>
        <w:t>influencing</w:t>
      </w:r>
      <w:r w:rsidR="001C5EFE" w:rsidRPr="00E30A64">
        <w:rPr>
          <w:rFonts w:ascii="Times New Roman" w:hAnsi="Times New Roman" w:cs="Times New Roman"/>
          <w:sz w:val="24"/>
          <w:szCs w:val="24"/>
        </w:rPr>
        <w:t xml:space="preserve"> the degree to which an individual or population is </w:t>
      </w:r>
      <w:r w:rsidR="00230A9A" w:rsidRPr="00E30A64">
        <w:rPr>
          <w:rFonts w:ascii="Times New Roman" w:hAnsi="Times New Roman" w:cs="Times New Roman"/>
          <w:sz w:val="24"/>
          <w:szCs w:val="24"/>
        </w:rPr>
        <w:t>predisposed</w:t>
      </w:r>
      <w:r w:rsidR="001C5EFE" w:rsidRPr="00E30A64">
        <w:rPr>
          <w:rFonts w:ascii="Times New Roman" w:hAnsi="Times New Roman" w:cs="Times New Roman"/>
          <w:sz w:val="24"/>
          <w:szCs w:val="24"/>
        </w:rPr>
        <w:t xml:space="preserve"> to </w:t>
      </w:r>
      <w:r w:rsidR="00230A9A" w:rsidRPr="00E30A64">
        <w:rPr>
          <w:rFonts w:ascii="Times New Roman" w:hAnsi="Times New Roman" w:cs="Times New Roman"/>
          <w:sz w:val="24"/>
          <w:szCs w:val="24"/>
        </w:rPr>
        <w:t>be diseased or healthy</w:t>
      </w:r>
      <w:r w:rsidRPr="00E30A64">
        <w:rPr>
          <w:rFonts w:ascii="Times New Roman" w:hAnsi="Times New Roman" w:cs="Times New Roman"/>
          <w:sz w:val="24"/>
          <w:szCs w:val="24"/>
        </w:rPr>
        <w:t xml:space="preserve">. </w:t>
      </w:r>
      <w:r w:rsidR="00230A9A" w:rsidRPr="00E30A64">
        <w:rPr>
          <w:rFonts w:ascii="Times New Roman" w:hAnsi="Times New Roman" w:cs="Times New Roman"/>
          <w:sz w:val="24"/>
          <w:szCs w:val="24"/>
        </w:rPr>
        <w:t>These factors include genetic, biological, behavioral, environmental, cultural, political, social, and economic characteristics that affect predisposition to disease, disability, and mortality</w:t>
      </w:r>
      <w:r w:rsidRPr="00E30A64">
        <w:rPr>
          <w:rFonts w:ascii="Times New Roman" w:hAnsi="Times New Roman" w:cs="Times New Roman"/>
          <w:sz w:val="24"/>
          <w:szCs w:val="24"/>
        </w:rPr>
        <w:t xml:space="preserve">. </w:t>
      </w:r>
      <w:r w:rsidR="00773207" w:rsidRPr="00E30A64">
        <w:rPr>
          <w:rFonts w:ascii="Times New Roman" w:hAnsi="Times New Roman" w:cs="Times New Roman"/>
          <w:sz w:val="24"/>
          <w:szCs w:val="24"/>
        </w:rPr>
        <w:t xml:space="preserve"> </w:t>
      </w:r>
      <w:r w:rsidR="00545F00" w:rsidRPr="00E30A64">
        <w:rPr>
          <w:rFonts w:ascii="Times New Roman" w:hAnsi="Times New Roman" w:cs="Times New Roman"/>
          <w:sz w:val="24"/>
          <w:szCs w:val="24"/>
        </w:rPr>
        <w:fldChar w:fldCharType="begin"/>
      </w:r>
      <w:r w:rsidR="00EF2F10">
        <w:rPr>
          <w:rFonts w:ascii="Times New Roman" w:hAnsi="Times New Roman" w:cs="Times New Roman"/>
          <w:sz w:val="24"/>
          <w:szCs w:val="24"/>
        </w:rPr>
        <w:instrText xml:space="preserve"> ADDIN EN.CITE &lt;EndNote&gt;&lt;Cite&gt;&lt;Author&gt;Public Health Accreditation Board&lt;/Author&gt;&lt;Year&gt;2011&lt;/Year&gt;&lt;RecNum&gt;13&lt;/RecNum&gt;&lt;DisplayText&gt;(Institute of Medicine, 2003; Public Health Accreditation Board, 2011)&lt;/DisplayText&gt;&lt;record&gt;&lt;rec-number&gt;13&lt;/rec-number&gt;&lt;foreign-keys&gt;&lt;key app="EN" db-id="wdfs0d2x20ast9eaetrp9waj5fttxre0rt5s"&gt;13&lt;/key&gt;&lt;key app="ENWeb" db-id=""&gt;0&lt;/key&gt;&lt;/foreign-keys&gt;&lt;ref-type name="Web Page"&gt;12&lt;/ref-type&gt;&lt;contributors&gt;&lt;authors&gt;&lt;author&gt;Public Health Accreditation Board,&lt;/author&gt;&lt;/authors&gt;&lt;/contributors&gt;&lt;titles&gt;&lt;title&gt;Public Health Accreditation Board Acronyms and Glossary of Terms&lt;/title&gt;&lt;/titles&gt;&lt;volume&gt;2012&lt;/volume&gt;&lt;number&gt;June 29&lt;/number&gt;&lt;dates&gt;&lt;year&gt;2011&lt;/year&gt;&lt;/dates&gt;&lt;urls&gt;&lt;related-urls&gt;&lt;url&gt;http://www.phaboard.org/wp-content/uploads/PHAB-Acronyms-and-Glossary-of-Terms-Version-1.0.pdf&lt;/url&gt;&lt;/related-urls&gt;&lt;/urls&gt;&lt;/record&gt;&lt;/Cite&gt;&lt;Cite&gt;&lt;Author&gt;Institute of Medicine&lt;/Author&gt;&lt;Year&gt;2003&lt;/Year&gt;&lt;RecNum&gt;45&lt;/RecNum&gt;&lt;record&gt;&lt;rec-number&gt;45&lt;/rec-number&gt;&lt;foreign-keys&gt;&lt;key app="EN" db-id="wdfs0d2x20ast9eaetrp9waj5fttxre0rt5s"&gt;45&lt;/key&gt;&lt;/foreign-keys&gt;&lt;ref-type name="Government Document"&gt;46&lt;/ref-type&gt;&lt;contributors&gt;&lt;authors&gt;&lt;author&gt;Institute of Medicine,&lt;/author&gt;&lt;/authors&gt;&lt;/contributors&gt;&lt;titles&gt;&lt;title&gt;The Future of the Public&amp;apos;s Health in the 21st Century&lt;/title&gt;&lt;/titles&gt;&lt;dates&gt;&lt;year&gt;2003&lt;/year&gt;&lt;/dates&gt;&lt;pub-location&gt;Washington, DC&lt;/pub-location&gt;&lt;publisher&gt;National Academies Press&lt;/publisher&gt;&lt;urls&gt;&lt;/urls&gt;&lt;/record&gt;&lt;/Cite&gt;&lt;/EndNote&gt;</w:instrText>
      </w:r>
      <w:r w:rsidR="00545F00" w:rsidRPr="00E30A64">
        <w:rPr>
          <w:rFonts w:ascii="Times New Roman" w:hAnsi="Times New Roman" w:cs="Times New Roman"/>
          <w:sz w:val="24"/>
          <w:szCs w:val="24"/>
        </w:rPr>
        <w:fldChar w:fldCharType="separate"/>
      </w:r>
      <w:r w:rsidR="00EF2F10">
        <w:rPr>
          <w:rFonts w:ascii="Times New Roman" w:hAnsi="Times New Roman" w:cs="Times New Roman"/>
          <w:noProof/>
          <w:sz w:val="24"/>
          <w:szCs w:val="24"/>
        </w:rPr>
        <w:t>(</w:t>
      </w:r>
      <w:hyperlink w:anchor="_ENREF_24" w:tooltip="Institute of Medicine, 2003 #45" w:history="1">
        <w:r w:rsidR="00EF2F10">
          <w:rPr>
            <w:rFonts w:ascii="Times New Roman" w:hAnsi="Times New Roman" w:cs="Times New Roman"/>
            <w:noProof/>
            <w:sz w:val="24"/>
            <w:szCs w:val="24"/>
          </w:rPr>
          <w:t>Institute of Medicine, 2003</w:t>
        </w:r>
      </w:hyperlink>
      <w:r w:rsidR="00EF2F10">
        <w:rPr>
          <w:rFonts w:ascii="Times New Roman" w:hAnsi="Times New Roman" w:cs="Times New Roman"/>
          <w:noProof/>
          <w:sz w:val="24"/>
          <w:szCs w:val="24"/>
        </w:rPr>
        <w:t xml:space="preserve">; </w:t>
      </w:r>
      <w:hyperlink w:anchor="_ENREF_37" w:tooltip="Public Health Accreditation Board, 2011 #13" w:history="1">
        <w:r w:rsidR="00EF2F10">
          <w:rPr>
            <w:rFonts w:ascii="Times New Roman" w:hAnsi="Times New Roman" w:cs="Times New Roman"/>
            <w:noProof/>
            <w:sz w:val="24"/>
            <w:szCs w:val="24"/>
          </w:rPr>
          <w:t>Public Health Accreditation Board, 2011</w:t>
        </w:r>
      </w:hyperlink>
      <w:r w:rsidR="00EF2F10">
        <w:rPr>
          <w:rFonts w:ascii="Times New Roman" w:hAnsi="Times New Roman" w:cs="Times New Roman"/>
          <w:noProof/>
          <w:sz w:val="24"/>
          <w:szCs w:val="24"/>
        </w:rPr>
        <w:t>)</w:t>
      </w:r>
      <w:r w:rsidR="00545F00" w:rsidRPr="00E30A64">
        <w:rPr>
          <w:rFonts w:ascii="Times New Roman" w:hAnsi="Times New Roman" w:cs="Times New Roman"/>
          <w:sz w:val="24"/>
          <w:szCs w:val="24"/>
        </w:rPr>
        <w:fldChar w:fldCharType="end"/>
      </w:r>
    </w:p>
    <w:p w14:paraId="7144ED2C" w14:textId="77777777" w:rsidR="004F2C6D" w:rsidRDefault="004F2C6D" w:rsidP="004F2C6D">
      <w:pPr>
        <w:spacing w:after="0" w:line="240" w:lineRule="auto"/>
        <w:contextualSpacing/>
        <w:rPr>
          <w:rFonts w:ascii="Times New Roman" w:hAnsi="Times New Roman" w:cs="Times New Roman"/>
          <w:sz w:val="24"/>
          <w:szCs w:val="24"/>
        </w:rPr>
      </w:pPr>
    </w:p>
    <w:p w14:paraId="7C4BB1C8" w14:textId="64194AA1" w:rsidR="004F2C6D" w:rsidRDefault="004F2C6D" w:rsidP="004F2C6D">
      <w:pPr>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Efficacy:</w:t>
      </w:r>
    </w:p>
    <w:p w14:paraId="5F93E728" w14:textId="77777777" w:rsidR="004F2C6D" w:rsidRDefault="004F2C6D" w:rsidP="004F2C6D">
      <w:pPr>
        <w:spacing w:after="0" w:line="240" w:lineRule="auto"/>
        <w:contextualSpacing/>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The extent to which the intended effect or benefits were achieved under optimal </w:t>
      </w:r>
    </w:p>
    <w:p w14:paraId="7EF04F25" w14:textId="35C2ED2A" w:rsidR="004F2C6D" w:rsidRDefault="004F2C6D" w:rsidP="004F2C6D">
      <w:pPr>
        <w:spacing w:after="0"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conditions. </w:t>
      </w:r>
      <w:r>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&lt;EndNote&gt;&lt;Cite&gt;&lt;Author&gt;Wilson&lt;/Author&gt;&lt;Year&gt;2011&lt;/Year&gt;&lt;RecNum&gt;71&lt;/RecNum&gt;&lt;DisplayText&gt;(Wilson, Brady, &amp;amp; Lesesne, 2011)&lt;/DisplayText&gt;&lt;record&gt;&lt;rec-number&gt;71&lt;/rec-number&gt;&lt;foreign-keys&gt;&lt;key app="EN" db-id="wdfs0d2x20ast9eaetrp9waj5fttxre0rt5s"&gt;71&lt;/key&gt;&lt;/foreign-keys&gt;&lt;ref-type name="Journal Article"&gt;17&lt;/ref-type&gt;&lt;contributors&gt;&lt;authors&gt;&lt;author&gt;Wilson, K. M.&lt;/author&gt;&lt;author&gt;Brady, T. J.&lt;/author&gt;&lt;author&gt;Lesesne, C.&lt;/author&gt;&lt;/authors&gt;&lt;/contributors&gt;&lt;auth-address&gt;Epidemiology and Applied Research Branch, Division of Cancer Prevention and Control, National Center for Chronic Disease Prevention and Health Promotion, Centers for Disease Control and Prevention, Atlanta, GA 30341, USA. kwilson@cdc.gov&lt;/auth-address&gt;&lt;titles&gt;&lt;title&gt;An organizing framework for translation in public health: the Knowledge to Action Framework&lt;/title&gt;&lt;secondary-title&gt;Preventing Chronic Disease&lt;/secondary-title&gt;&lt;/titles&gt;&lt;periodical&gt;&lt;full-title&gt;Preventing Chronic Disease&lt;/full-title&gt;&lt;/periodical&gt;&lt;pages&gt;A46&lt;/pages&gt;&lt;volume&gt;8&lt;/volume&gt;&lt;number&gt;2&lt;/number&gt;&lt;dates&gt;&lt;year&gt;2011&lt;/year&gt;&lt;pub-dates&gt;&lt;date&gt;Mar&lt;/date&gt;&lt;/pub-dates&gt;&lt;/dates&gt;&lt;isbn&gt;1545-1151 (Electronic)&lt;/isbn&gt;&lt;accession-num&gt;21324260&lt;/accession-num&gt;&lt;urls&gt;&lt;/urls&gt;&lt;language&gt;eng&lt;/language&gt;&lt;/record&gt;&lt;/Cite&gt;&lt;/EndNote&gt;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w:t>
      </w:r>
      <w:hyperlink w:anchor="_ENREF_44" w:tooltip="Wilson, 2011 #71" w:history="1">
        <w:r w:rsidR="00EF2F10">
          <w:rPr>
            <w:rFonts w:ascii="Times New Roman" w:hAnsi="Times New Roman" w:cs="Times New Roman"/>
            <w:noProof/>
            <w:sz w:val="24"/>
            <w:szCs w:val="24"/>
          </w:rPr>
          <w:t>Wilson, Brady, &amp; Lesesne, 2011</w:t>
        </w:r>
      </w:hyperlink>
      <w:r>
        <w:rPr>
          <w:rFonts w:ascii="Times New Roman" w:hAnsi="Times New Roman" w:cs="Times New Roman"/>
          <w:noProof/>
          <w:sz w:val="24"/>
          <w:szCs w:val="24"/>
        </w:rPr>
        <w:t>)</w:t>
      </w:r>
      <w:r>
        <w:rPr>
          <w:rFonts w:ascii="Times New Roman" w:hAnsi="Times New Roman" w:cs="Times New Roman"/>
          <w:sz w:val="24"/>
          <w:szCs w:val="24"/>
        </w:rPr>
        <w:fldChar w:fldCharType="end"/>
      </w:r>
    </w:p>
    <w:p w14:paraId="1EA46F83" w14:textId="77777777" w:rsidR="004F2C6D" w:rsidRDefault="004F2C6D" w:rsidP="004F2C6D">
      <w:pPr>
        <w:spacing w:after="0" w:line="240" w:lineRule="auto"/>
        <w:contextualSpacing/>
        <w:rPr>
          <w:rFonts w:ascii="Times New Roman" w:hAnsi="Times New Roman" w:cs="Times New Roman"/>
          <w:sz w:val="24"/>
          <w:szCs w:val="24"/>
        </w:rPr>
      </w:pPr>
    </w:p>
    <w:p w14:paraId="2556B747" w14:textId="4C780707" w:rsidR="004F2C6D" w:rsidRDefault="004F2C6D" w:rsidP="004F2C6D">
      <w:pPr>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Effectiveness:</w:t>
      </w:r>
    </w:p>
    <w:p w14:paraId="0AC1EB99" w14:textId="2F31CECF" w:rsidR="004F2C6D" w:rsidRPr="004F2C6D" w:rsidRDefault="004F2C6D" w:rsidP="004F2C6D">
      <w:pPr>
        <w:spacing w:after="0" w:line="240" w:lineRule="auto"/>
        <w:ind w:left="720"/>
        <w:contextualSpacing/>
        <w:rPr>
          <w:rFonts w:ascii="Times New Roman" w:hAnsi="Times New Roman" w:cs="Times New Roman"/>
          <w:sz w:val="24"/>
          <w:szCs w:val="24"/>
        </w:rPr>
      </w:pPr>
      <w:r>
        <w:rPr>
          <w:rFonts w:ascii="Times New Roman" w:hAnsi="Times New Roman" w:cs="Times New Roman"/>
          <w:sz w:val="24"/>
          <w:szCs w:val="24"/>
        </w:rPr>
        <w:t xml:space="preserve">The extent to which the intended effect or benefits that were achieved under optimal conditions are also achieved in real-world settings, and the understanding of the processes by which research findings are put into practice (implementation research). </w:t>
      </w:r>
      <w:r>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&lt;EndNote&gt;&lt;Cite&gt;&lt;Author&gt;Wilson&lt;/Author&gt;&lt;Year&gt;2011&lt;/Year&gt;&lt;RecNum&gt;71&lt;/RecNum&gt;&lt;DisplayText&gt;(Wilson et al., 2011)&lt;/DisplayText&gt;&lt;record&gt;&lt;rec-number&gt;71&lt;/rec-number&gt;&lt;foreign-keys&gt;&lt;key app="EN" db-id="wdfs0d2x20ast9eaetrp9waj5fttxre0rt5s"&gt;71&lt;/key&gt;&lt;/foreign-keys&gt;&lt;ref-type name="Journal Article"&gt;17&lt;/ref-type&gt;&lt;contributors&gt;&lt;authors&gt;&lt;author&gt;Wilson, K. M.&lt;/author&gt;&lt;author&gt;Brady, T. J.&lt;/author&gt;&lt;author&gt;Lesesne, C.&lt;/author&gt;&lt;/authors&gt;&lt;/contributors&gt;&lt;auth-address&gt;Epidemiology and Applied Research Branch, Division of Cancer Prevention and Control, National Center for Chronic Disease Prevention and Health Promotion, Centers for Disease Control and Prevention, Atlanta, GA 30341, USA. kwilson@cdc.gov&lt;/auth-address&gt;&lt;titles&gt;&lt;title&gt;An organizing framework for translation in public health: the Knowledge to Action Framework&lt;/title&gt;&lt;secondary-title&gt;Preventing Chronic Disease&lt;/secondary-title&gt;&lt;/titles&gt;&lt;periodical&gt;&lt;full-title&gt;Preventing Chronic Disease&lt;/full-title&gt;&lt;/periodical&gt;&lt;pages&gt;A46&lt;/pages&gt;&lt;volume&gt;8&lt;/volume&gt;&lt;number&gt;2&lt;/number&gt;&lt;dates&gt;&lt;year&gt;2011&lt;/year&gt;&lt;pub-dates&gt;&lt;date&gt;Mar&lt;/date&gt;&lt;/pub-dates&gt;&lt;/dates&gt;&lt;isbn&gt;1545-1151 (Electronic)&lt;/isbn&gt;&lt;accession-num&gt;21324260&lt;/accession-num&gt;&lt;urls&gt;&lt;/urls&gt;&lt;language&gt;eng&lt;/language&gt;&lt;/record&gt;&lt;/Cite&gt;&lt;/EndNote&gt;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w:t>
      </w:r>
      <w:hyperlink w:anchor="_ENREF_44" w:tooltip="Wilson, 2011 #71" w:history="1">
        <w:r w:rsidR="00EF2F10">
          <w:rPr>
            <w:rFonts w:ascii="Times New Roman" w:hAnsi="Times New Roman" w:cs="Times New Roman"/>
            <w:noProof/>
            <w:sz w:val="24"/>
            <w:szCs w:val="24"/>
          </w:rPr>
          <w:t>Wilson et al., 2011</w:t>
        </w:r>
      </w:hyperlink>
      <w:r>
        <w:rPr>
          <w:rFonts w:ascii="Times New Roman" w:hAnsi="Times New Roman" w:cs="Times New Roman"/>
          <w:noProof/>
          <w:sz w:val="24"/>
          <w:szCs w:val="24"/>
        </w:rPr>
        <w:t>)</w:t>
      </w:r>
      <w:r>
        <w:rPr>
          <w:rFonts w:ascii="Times New Roman" w:hAnsi="Times New Roman" w:cs="Times New Roman"/>
          <w:sz w:val="24"/>
          <w:szCs w:val="24"/>
        </w:rPr>
        <w:fldChar w:fldCharType="end"/>
      </w:r>
    </w:p>
    <w:p w14:paraId="3B72E4F5" w14:textId="77777777" w:rsidR="004423E7" w:rsidRPr="00E30A64" w:rsidRDefault="004423E7" w:rsidP="00A733B4">
      <w:pPr>
        <w:spacing w:after="0" w:line="240" w:lineRule="auto"/>
        <w:ind w:left="720"/>
        <w:contextualSpacing/>
        <w:rPr>
          <w:rFonts w:ascii="Times New Roman" w:hAnsi="Times New Roman" w:cs="Times New Roman"/>
          <w:sz w:val="24"/>
          <w:szCs w:val="24"/>
        </w:rPr>
      </w:pPr>
    </w:p>
    <w:p w14:paraId="4DDB30C1" w14:textId="77777777" w:rsidR="004F2C6D" w:rsidRDefault="006F0D30" w:rsidP="004F2C6D">
      <w:pPr>
        <w:spacing w:after="0" w:line="240" w:lineRule="auto"/>
        <w:rPr>
          <w:rFonts w:ascii="Times New Roman" w:hAnsi="Times New Roman" w:cs="Times New Roman"/>
          <w:b/>
          <w:color w:val="000000"/>
          <w:sz w:val="24"/>
          <w:szCs w:val="24"/>
        </w:rPr>
      </w:pPr>
      <w:r w:rsidRPr="00E30A64">
        <w:rPr>
          <w:rFonts w:ascii="Times New Roman" w:hAnsi="Times New Roman" w:cs="Times New Roman"/>
          <w:b/>
          <w:color w:val="000000"/>
          <w:sz w:val="24"/>
          <w:szCs w:val="24"/>
        </w:rPr>
        <w:t>Environmental Change:</w:t>
      </w:r>
    </w:p>
    <w:p w14:paraId="7BB68F88" w14:textId="06CFA1B6" w:rsidR="006F0D30" w:rsidRPr="004F2C6D" w:rsidRDefault="009D1D57" w:rsidP="004F2C6D">
      <w:pPr>
        <w:spacing w:after="0" w:line="240" w:lineRule="auto"/>
        <w:ind w:left="720"/>
        <w:rPr>
          <w:rFonts w:ascii="Times New Roman" w:hAnsi="Times New Roman" w:cs="Times New Roman"/>
          <w:b/>
          <w:color w:val="000000"/>
          <w:sz w:val="24"/>
          <w:szCs w:val="24"/>
        </w:rPr>
      </w:pPr>
      <w:r w:rsidRPr="009D1D57">
        <w:rPr>
          <w:rFonts w:ascii="Times New Roman" w:eastAsia="Calibri" w:hAnsi="Times New Roman" w:cs="Times New Roman"/>
          <w:color w:val="000000"/>
          <w:sz w:val="24"/>
          <w:szCs w:val="24"/>
        </w:rPr>
        <w:t>An alteration or adjustment to the physical, socio-cultural, economic, and politi</w:t>
      </w:r>
      <w:r>
        <w:rPr>
          <w:rFonts w:ascii="Times New Roman" w:eastAsia="Calibri" w:hAnsi="Times New Roman" w:cs="Times New Roman"/>
          <w:color w:val="000000"/>
          <w:sz w:val="24"/>
          <w:szCs w:val="24"/>
        </w:rPr>
        <w:t>cal surroundings/environment.</w:t>
      </w:r>
      <w:r w:rsidRPr="009D1D57">
        <w:rPr>
          <w:rFonts w:ascii="Times New Roman" w:eastAsia="Calibri" w:hAnsi="Times New Roman" w:cs="Times New Roman"/>
          <w:color w:val="000000"/>
          <w:sz w:val="24"/>
          <w:szCs w:val="24"/>
        </w:rPr>
        <w:t xml:space="preserve"> </w:t>
      </w:r>
      <w:r w:rsidR="005D025B" w:rsidRPr="00E30A64">
        <w:rPr>
          <w:rFonts w:ascii="Times New Roman" w:eastAsia="Calibri" w:hAnsi="Times New Roman" w:cs="Times New Roman"/>
          <w:color w:val="000000"/>
          <w:sz w:val="24"/>
          <w:szCs w:val="24"/>
        </w:rPr>
        <w:t>Changes to the environment can improve health in a community by increasing access to and quality of healthy choices like sidewalks and drinking water</w:t>
      </w:r>
      <w:r w:rsidR="00D7697B" w:rsidRPr="00E30A64">
        <w:rPr>
          <w:rFonts w:ascii="Times New Roman" w:eastAsia="Calibri" w:hAnsi="Times New Roman" w:cs="Times New Roman"/>
          <w:color w:val="000000"/>
          <w:sz w:val="24"/>
          <w:szCs w:val="24"/>
        </w:rPr>
        <w:t xml:space="preserve">. </w:t>
      </w:r>
      <w:r w:rsidR="00545F00" w:rsidRPr="00E30A64">
        <w:rPr>
          <w:rFonts w:ascii="Times New Roman" w:eastAsia="Calibri" w:hAnsi="Times New Roman" w:cs="Times New Roman"/>
          <w:color w:val="000000"/>
          <w:sz w:val="24"/>
          <w:szCs w:val="24"/>
        </w:rPr>
        <w:fldChar w:fldCharType="begin">
          <w:fldData xml:space="preserve">PEVuZE5vdGU+PENpdGU+PEF1dGhvcj5DZW50ZXJzIGZvciBEaXNlYXNlIENvbnRyb2wgYW5kIFBy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</w:fldData>
        </w:fldChar>
      </w:r>
      <w:r w:rsidR="005812C2">
        <w:rPr>
          <w:rFonts w:ascii="Times New Roman" w:eastAsia="Calibri" w:hAnsi="Times New Roman" w:cs="Times New Roman"/>
          <w:color w:val="000000"/>
          <w:sz w:val="24"/>
          <w:szCs w:val="24"/>
        </w:rPr>
        <w:instrText xml:space="preserve"> ADDIN EN.CITE </w:instrText>
      </w:r>
      <w:r w:rsidR="005812C2">
        <w:rPr>
          <w:rFonts w:ascii="Times New Roman" w:eastAsia="Calibri" w:hAnsi="Times New Roman" w:cs="Times New Roman"/>
          <w:color w:val="000000"/>
          <w:sz w:val="24"/>
          <w:szCs w:val="24"/>
        </w:rPr>
        <w:fldChar w:fldCharType="begin">
          <w:fldData xml:space="preserve">PEVuZE5vdGU+PENpdGU+PEF1dGhvcj5DZW50ZXJzIGZvciBEaXNlYXNlIENvbnRyb2wgYW5kIFBy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</w:fldData>
        </w:fldChar>
      </w:r>
      <w:r w:rsidR="005812C2">
        <w:rPr>
          <w:rFonts w:ascii="Times New Roman" w:eastAsia="Calibri" w:hAnsi="Times New Roman" w:cs="Times New Roman"/>
          <w:color w:val="000000"/>
          <w:sz w:val="24"/>
          <w:szCs w:val="24"/>
        </w:rPr>
        <w:instrText xml:space="preserve"> ADDIN EN.CITE.DATA </w:instrText>
      </w:r>
      <w:r w:rsidR="005812C2">
        <w:rPr>
          <w:rFonts w:ascii="Times New Roman" w:eastAsia="Calibri" w:hAnsi="Times New Roman" w:cs="Times New Roman"/>
          <w:color w:val="000000"/>
          <w:sz w:val="24"/>
          <w:szCs w:val="24"/>
        </w:rPr>
      </w:r>
      <w:r w:rsidR="005812C2">
        <w:rPr>
          <w:rFonts w:ascii="Times New Roman" w:eastAsia="Calibri" w:hAnsi="Times New Roman" w:cs="Times New Roman"/>
          <w:color w:val="000000"/>
          <w:sz w:val="24"/>
          <w:szCs w:val="24"/>
        </w:rPr>
        <w:fldChar w:fldCharType="end"/>
      </w:r>
      <w:r w:rsidR="00545F00" w:rsidRPr="00E30A64">
        <w:rPr>
          <w:rFonts w:ascii="Times New Roman" w:eastAsia="Calibri" w:hAnsi="Times New Roman" w:cs="Times New Roman"/>
          <w:color w:val="000000"/>
          <w:sz w:val="24"/>
          <w:szCs w:val="24"/>
        </w:rPr>
      </w:r>
      <w:r w:rsidR="00545F00" w:rsidRPr="00E30A64">
        <w:rPr>
          <w:rFonts w:ascii="Times New Roman" w:eastAsia="Calibri" w:hAnsi="Times New Roman" w:cs="Times New Roman"/>
          <w:color w:val="000000"/>
          <w:sz w:val="24"/>
          <w:szCs w:val="24"/>
        </w:rPr>
        <w:fldChar w:fldCharType="separate"/>
      </w:r>
      <w:r w:rsidR="002C5CCA">
        <w:rPr>
          <w:rFonts w:ascii="Times New Roman" w:eastAsia="Calibri" w:hAnsi="Times New Roman" w:cs="Times New Roman"/>
          <w:noProof/>
          <w:color w:val="000000"/>
          <w:sz w:val="24"/>
          <w:szCs w:val="24"/>
        </w:rPr>
        <w:t>(</w:t>
      </w:r>
      <w:hyperlink w:anchor="_ENREF_13" w:tooltip="Centers for Disease Control and Prevention, 2011 #48" w:history="1">
        <w:r w:rsidR="00EF2F10">
          <w:rPr>
            <w:rFonts w:ascii="Times New Roman" w:eastAsia="Calibri" w:hAnsi="Times New Roman" w:cs="Times New Roman"/>
            <w:noProof/>
            <w:color w:val="000000"/>
            <w:sz w:val="24"/>
            <w:szCs w:val="24"/>
          </w:rPr>
          <w:t>Centers for Disease Control and Prevention, 2011</w:t>
        </w:r>
      </w:hyperlink>
      <w:r w:rsidR="002C5CCA">
        <w:rPr>
          <w:rFonts w:ascii="Times New Roman" w:eastAsia="Calibri" w:hAnsi="Times New Roman" w:cs="Times New Roman"/>
          <w:noProof/>
          <w:color w:val="000000"/>
          <w:sz w:val="24"/>
          <w:szCs w:val="24"/>
        </w:rPr>
        <w:t xml:space="preserve">; </w:t>
      </w:r>
      <w:hyperlink w:anchor="_ENREF_42" w:tooltip="Swinburn, 1999 #72" w:history="1">
        <w:r w:rsidR="00EF2F10">
          <w:rPr>
            <w:rFonts w:ascii="Times New Roman" w:eastAsia="Calibri" w:hAnsi="Times New Roman" w:cs="Times New Roman"/>
            <w:noProof/>
            <w:color w:val="000000"/>
            <w:sz w:val="24"/>
            <w:szCs w:val="24"/>
          </w:rPr>
          <w:t>Swinburn, Egger, &amp; Raza, 1999</w:t>
        </w:r>
      </w:hyperlink>
      <w:r w:rsidR="002C5CCA">
        <w:rPr>
          <w:rFonts w:ascii="Times New Roman" w:eastAsia="Calibri" w:hAnsi="Times New Roman" w:cs="Times New Roman"/>
          <w:noProof/>
          <w:color w:val="000000"/>
          <w:sz w:val="24"/>
          <w:szCs w:val="24"/>
        </w:rPr>
        <w:t>)</w:t>
      </w:r>
      <w:r w:rsidR="00545F00" w:rsidRPr="00E30A64">
        <w:rPr>
          <w:rFonts w:ascii="Times New Roman" w:eastAsia="Calibri" w:hAnsi="Times New Roman" w:cs="Times New Roman"/>
          <w:color w:val="000000"/>
          <w:sz w:val="24"/>
          <w:szCs w:val="24"/>
        </w:rPr>
        <w:fldChar w:fldCharType="end"/>
      </w:r>
      <w:r w:rsidR="002C5CCA">
        <w:rPr>
          <w:rFonts w:ascii="Times New Roman" w:eastAsia="Calibri" w:hAnsi="Times New Roman" w:cs="Times New Roman"/>
          <w:color w:val="000000"/>
          <w:sz w:val="24"/>
          <w:szCs w:val="24"/>
        </w:rPr>
        <w:t xml:space="preserve"> </w:t>
      </w:r>
    </w:p>
    <w:p w14:paraId="25AD482C" w14:textId="77777777" w:rsidR="006F0D30" w:rsidRPr="00E30A64" w:rsidRDefault="006F0D30" w:rsidP="00A733B4">
      <w:pPr>
        <w:spacing w:after="0" w:line="240" w:lineRule="auto"/>
        <w:contextualSpacing/>
        <w:rPr>
          <w:rFonts w:ascii="Times New Roman" w:hAnsi="Times New Roman" w:cs="Times New Roman"/>
          <w:b/>
          <w:color w:val="000000"/>
          <w:sz w:val="24"/>
          <w:szCs w:val="24"/>
        </w:rPr>
      </w:pPr>
    </w:p>
    <w:p w14:paraId="03B68BE4" w14:textId="4E6F671A" w:rsidR="00997FED" w:rsidRPr="00E30A64" w:rsidRDefault="00997FED" w:rsidP="00A733B4">
      <w:pPr>
        <w:spacing w:after="0" w:line="240" w:lineRule="auto"/>
        <w:contextualSpacing/>
        <w:rPr>
          <w:rFonts w:ascii="Times New Roman" w:hAnsi="Times New Roman" w:cs="Times New Roman"/>
          <w:b/>
          <w:color w:val="000000"/>
          <w:sz w:val="24"/>
          <w:szCs w:val="24"/>
        </w:rPr>
      </w:pPr>
      <w:r w:rsidRPr="00E30A64">
        <w:rPr>
          <w:rFonts w:ascii="Times New Roman" w:hAnsi="Times New Roman" w:cs="Times New Roman"/>
          <w:b/>
          <w:color w:val="000000"/>
          <w:sz w:val="24"/>
          <w:szCs w:val="24"/>
        </w:rPr>
        <w:t>Evidence-based</w:t>
      </w:r>
      <w:r w:rsidR="00F36206">
        <w:rPr>
          <w:rFonts w:ascii="Times New Roman" w:hAnsi="Times New Roman" w:cs="Times New Roman"/>
          <w:b/>
          <w:color w:val="000000"/>
          <w:sz w:val="24"/>
          <w:szCs w:val="24"/>
        </w:rPr>
        <w:t xml:space="preserve"> </w:t>
      </w:r>
      <w:del w:id="22" w:author="Decosimo, Kasey Poole" w:date="2017-07-25T08:25:00Z">
        <w:r w:rsidR="00F36206" w:rsidDel="00583425">
          <w:rPr>
            <w:rFonts w:ascii="Times New Roman" w:hAnsi="Times New Roman" w:cs="Times New Roman"/>
            <w:b/>
            <w:color w:val="000000"/>
            <w:sz w:val="24"/>
            <w:szCs w:val="24"/>
          </w:rPr>
          <w:delText>A</w:delText>
        </w:r>
        <w:r w:rsidR="00373385" w:rsidDel="00583425">
          <w:rPr>
            <w:rFonts w:ascii="Times New Roman" w:hAnsi="Times New Roman" w:cs="Times New Roman"/>
            <w:b/>
            <w:color w:val="000000"/>
            <w:sz w:val="24"/>
            <w:szCs w:val="24"/>
          </w:rPr>
          <w:delText>pproach</w:delText>
        </w:r>
      </w:del>
      <w:ins w:id="23" w:author="Decosimo, Kasey Poole" w:date="2017-07-25T08:25:00Z">
        <w:r w:rsidR="00583425">
          <w:rPr>
            <w:rFonts w:ascii="Times New Roman" w:hAnsi="Times New Roman" w:cs="Times New Roman"/>
            <w:b/>
            <w:color w:val="000000"/>
            <w:sz w:val="24"/>
            <w:szCs w:val="24"/>
          </w:rPr>
          <w:t>Strategy</w:t>
        </w:r>
      </w:ins>
    </w:p>
    <w:p w14:paraId="552EA19A" w14:textId="77AA39AC" w:rsidR="00C42742" w:rsidRDefault="00997FED" w:rsidP="005D025B">
      <w:pPr>
        <w:spacing w:after="0" w:line="240" w:lineRule="auto"/>
        <w:ind w:left="720"/>
        <w:contextualSpacing/>
        <w:rPr>
          <w:rFonts w:ascii="Times New Roman" w:hAnsi="Times New Roman" w:cs="Times New Roman"/>
          <w:color w:val="000000"/>
          <w:sz w:val="24"/>
          <w:szCs w:val="24"/>
        </w:rPr>
      </w:pPr>
      <w:r w:rsidRPr="00E30A64">
        <w:rPr>
          <w:rFonts w:ascii="Times New Roman" w:hAnsi="Times New Roman" w:cs="Times New Roman"/>
          <w:color w:val="000000"/>
          <w:sz w:val="24"/>
          <w:szCs w:val="24"/>
        </w:rPr>
        <w:t>A</w:t>
      </w:r>
      <w:r w:rsidR="005D025B" w:rsidRPr="00E30A64">
        <w:rPr>
          <w:rFonts w:ascii="Times New Roman" w:hAnsi="Times New Roman" w:cs="Times New Roman"/>
          <w:color w:val="000000"/>
          <w:sz w:val="24"/>
          <w:szCs w:val="24"/>
        </w:rPr>
        <w:t xml:space="preserve"> program</w:t>
      </w:r>
      <w:r w:rsidR="00E91DDA">
        <w:rPr>
          <w:rFonts w:ascii="Times New Roman" w:hAnsi="Times New Roman" w:cs="Times New Roman"/>
          <w:color w:val="000000"/>
          <w:sz w:val="24"/>
          <w:szCs w:val="24"/>
        </w:rPr>
        <w:t>, policy</w:t>
      </w:r>
      <w:r w:rsidR="005D025B" w:rsidRPr="00E30A64">
        <w:rPr>
          <w:rFonts w:ascii="Times New Roman" w:hAnsi="Times New Roman" w:cs="Times New Roman"/>
          <w:color w:val="000000"/>
          <w:sz w:val="24"/>
          <w:szCs w:val="24"/>
        </w:rPr>
        <w:t xml:space="preserve"> or </w:t>
      </w:r>
      <w:ins w:id="24" w:author="Decosimo, Kasey Poole" w:date="2017-07-25T08:25:00Z">
        <w:r w:rsidR="00583425">
          <w:rPr>
            <w:rFonts w:ascii="Times New Roman" w:hAnsi="Times New Roman" w:cs="Times New Roman"/>
            <w:color w:val="000000"/>
            <w:sz w:val="24"/>
            <w:szCs w:val="24"/>
          </w:rPr>
          <w:t xml:space="preserve">recommendation </w:t>
        </w:r>
      </w:ins>
      <w:del w:id="25" w:author="Decosimo, Kasey Poole" w:date="2017-07-25T08:25:00Z">
        <w:r w:rsidR="00E91DDA" w:rsidDel="00583425">
          <w:rPr>
            <w:rFonts w:ascii="Times New Roman" w:hAnsi="Times New Roman" w:cs="Times New Roman"/>
            <w:color w:val="000000"/>
            <w:sz w:val="24"/>
            <w:szCs w:val="24"/>
          </w:rPr>
          <w:delText>strategy</w:delText>
        </w:r>
      </w:del>
      <w:r w:rsidR="00E91DDA">
        <w:rPr>
          <w:rFonts w:ascii="Times New Roman" w:hAnsi="Times New Roman" w:cs="Times New Roman"/>
          <w:color w:val="000000"/>
          <w:sz w:val="24"/>
          <w:szCs w:val="24"/>
        </w:rPr>
        <w:t xml:space="preserve"> </w:t>
      </w:r>
      <w:r w:rsidR="005D025B" w:rsidRPr="00E30A64">
        <w:rPr>
          <w:rFonts w:ascii="Times New Roman" w:hAnsi="Times New Roman" w:cs="Times New Roman"/>
          <w:color w:val="000000"/>
          <w:sz w:val="24"/>
          <w:szCs w:val="24"/>
        </w:rPr>
        <w:t xml:space="preserve">that is based in theory and has been critically evaluated.  </w:t>
      </w:r>
      <w:r w:rsidR="00C42742" w:rsidRPr="00C42742">
        <w:rPr>
          <w:rFonts w:ascii="Times New Roman" w:hAnsi="Times New Roman" w:cs="Times New Roman"/>
          <w:color w:val="000000"/>
          <w:sz w:val="24"/>
          <w:szCs w:val="24"/>
        </w:rPr>
        <w:t xml:space="preserve">A public health program, policy, or </w:t>
      </w:r>
      <w:del w:id="26" w:author="Decosimo, Kasey Poole" w:date="2017-07-25T08:25:00Z">
        <w:r w:rsidR="00C42742" w:rsidRPr="00C42742" w:rsidDel="00583425">
          <w:rPr>
            <w:rFonts w:ascii="Times New Roman" w:hAnsi="Times New Roman" w:cs="Times New Roman"/>
            <w:color w:val="000000"/>
            <w:sz w:val="24"/>
            <w:szCs w:val="24"/>
          </w:rPr>
          <w:delText>strategy</w:delText>
        </w:r>
        <w:r w:rsidR="00C42742" w:rsidDel="00583425">
          <w:rPr>
            <w:rFonts w:ascii="Times New Roman" w:hAnsi="Times New Roman" w:cs="Times New Roman"/>
            <w:color w:val="000000"/>
            <w:sz w:val="24"/>
            <w:szCs w:val="24"/>
          </w:rPr>
          <w:delText xml:space="preserve"> </w:delText>
        </w:r>
      </w:del>
      <w:ins w:id="27" w:author="Decosimo, Kasey Poole" w:date="2017-07-25T08:25:00Z">
        <w:r w:rsidR="00583425">
          <w:rPr>
            <w:rFonts w:ascii="Times New Roman" w:hAnsi="Times New Roman" w:cs="Times New Roman"/>
            <w:color w:val="000000"/>
            <w:sz w:val="24"/>
            <w:szCs w:val="24"/>
          </w:rPr>
          <w:t xml:space="preserve">recommendation </w:t>
        </w:r>
      </w:ins>
      <w:del w:id="28" w:author="Decosimo, Kasey Poole" w:date="2017-07-25T08:25:00Z">
        <w:r w:rsidR="00C42742" w:rsidDel="00583425">
          <w:rPr>
            <w:rFonts w:ascii="Times New Roman" w:hAnsi="Times New Roman" w:cs="Times New Roman"/>
            <w:color w:val="000000"/>
            <w:sz w:val="24"/>
            <w:szCs w:val="24"/>
          </w:rPr>
          <w:delText>(PPS)</w:delText>
        </w:r>
      </w:del>
      <w:r w:rsidR="00C42742" w:rsidRPr="00C42742">
        <w:rPr>
          <w:rFonts w:ascii="Times New Roman" w:hAnsi="Times New Roman" w:cs="Times New Roman"/>
          <w:color w:val="000000"/>
          <w:sz w:val="24"/>
          <w:szCs w:val="24"/>
        </w:rPr>
        <w:t xml:space="preserve"> that has been proven through scientific </w:t>
      </w:r>
      <w:r w:rsidR="00C42742" w:rsidRPr="00E30A64">
        <w:rPr>
          <w:rFonts w:ascii="Times New Roman" w:hAnsi="Times New Roman" w:cs="Times New Roman"/>
          <w:color w:val="000000"/>
          <w:sz w:val="24"/>
          <w:szCs w:val="24"/>
        </w:rPr>
        <w:t>research</w:t>
      </w:r>
      <w:r w:rsidR="00C42742" w:rsidRPr="00C42742">
        <w:rPr>
          <w:rFonts w:ascii="Times New Roman" w:hAnsi="Times New Roman" w:cs="Times New Roman"/>
          <w:color w:val="000000"/>
          <w:sz w:val="24"/>
          <w:szCs w:val="24"/>
        </w:rPr>
        <w:t xml:space="preserve"> </w:t>
      </w:r>
      <w:r w:rsidR="00C42742">
        <w:rPr>
          <w:rFonts w:ascii="Times New Roman" w:hAnsi="Times New Roman" w:cs="Times New Roman"/>
          <w:color w:val="000000"/>
          <w:sz w:val="24"/>
          <w:szCs w:val="24"/>
        </w:rPr>
        <w:t xml:space="preserve">and/or </w:t>
      </w:r>
      <w:r w:rsidR="00C42742" w:rsidRPr="00C42742">
        <w:rPr>
          <w:rFonts w:ascii="Times New Roman" w:hAnsi="Times New Roman" w:cs="Times New Roman"/>
          <w:color w:val="000000"/>
          <w:sz w:val="24"/>
          <w:szCs w:val="24"/>
        </w:rPr>
        <w:t>outcome evaluation to effectively improve health promoting behaviors, environmental conditions, and/ or health outcomes in the population sample and setting</w:t>
      </w:r>
      <w:r w:rsidR="002C5CCA">
        <w:rPr>
          <w:rFonts w:ascii="Times New Roman" w:hAnsi="Times New Roman" w:cs="Times New Roman"/>
          <w:color w:val="000000"/>
          <w:sz w:val="24"/>
          <w:szCs w:val="24"/>
        </w:rPr>
        <w:t xml:space="preserve">. </w:t>
      </w:r>
      <w:r w:rsidR="002C5CCA">
        <w:rPr>
          <w:rFonts w:ascii="Times New Roman" w:hAnsi="Times New Roman" w:cs="Times New Roman"/>
          <w:color w:val="000000"/>
          <w:sz w:val="24"/>
          <w:szCs w:val="24"/>
        </w:rPr>
        <w:fldChar w:fldCharType="begin">
          <w:fldData xml:space="preserve">PEVuZE5vdGU+PENpdGU+PEF1dGhvcj5HcmVlbjwvQXV0aG9yPjxZZWFyPjIwMDU8L1llYXI+PFJl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</w:fldData>
        </w:fldChar>
      </w:r>
      <w:r w:rsidR="005812C2">
        <w:rPr>
          <w:rFonts w:ascii="Times New Roman" w:hAnsi="Times New Roman" w:cs="Times New Roman"/>
          <w:color w:val="000000"/>
          <w:sz w:val="24"/>
          <w:szCs w:val="24"/>
        </w:rPr>
        <w:instrText xml:space="preserve"> ADDIN EN.CITE </w:instrText>
      </w:r>
      <w:r w:rsidR="005812C2">
        <w:rPr>
          <w:rFonts w:ascii="Times New Roman" w:hAnsi="Times New Roman" w:cs="Times New Roman"/>
          <w:color w:val="000000"/>
          <w:sz w:val="24"/>
          <w:szCs w:val="24"/>
        </w:rPr>
        <w:fldChar w:fldCharType="begin">
          <w:fldData xml:space="preserve">PEVuZE5vdGU+PENpdGU+PEF1dGhvcj5HcmVlbjwvQXV0aG9yPjxZZWFyPjIwMDU8L1llYXI+PFJl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</w:fldData>
        </w:fldChar>
      </w:r>
      <w:r w:rsidR="005812C2">
        <w:rPr>
          <w:rFonts w:ascii="Times New Roman" w:hAnsi="Times New Roman" w:cs="Times New Roman"/>
          <w:color w:val="000000"/>
          <w:sz w:val="24"/>
          <w:szCs w:val="24"/>
        </w:rPr>
        <w:instrText xml:space="preserve"> ADDIN EN.CITE.DATA </w:instrText>
      </w:r>
      <w:r w:rsidR="005812C2">
        <w:rPr>
          <w:rFonts w:ascii="Times New Roman" w:hAnsi="Times New Roman" w:cs="Times New Roman"/>
          <w:color w:val="000000"/>
          <w:sz w:val="24"/>
          <w:szCs w:val="24"/>
        </w:rPr>
      </w:r>
      <w:r w:rsidR="005812C2">
        <w:rPr>
          <w:rFonts w:ascii="Times New Roman" w:hAnsi="Times New Roman" w:cs="Times New Roman"/>
          <w:color w:val="000000"/>
          <w:sz w:val="24"/>
          <w:szCs w:val="24"/>
        </w:rPr>
        <w:fldChar w:fldCharType="end"/>
      </w:r>
      <w:r w:rsidR="002C5CCA">
        <w:rPr>
          <w:rFonts w:ascii="Times New Roman" w:hAnsi="Times New Roman" w:cs="Times New Roman"/>
          <w:color w:val="000000"/>
          <w:sz w:val="24"/>
          <w:szCs w:val="24"/>
        </w:rPr>
      </w:r>
      <w:r w:rsidR="002C5CCA">
        <w:rPr>
          <w:rFonts w:ascii="Times New Roman" w:hAnsi="Times New Roman" w:cs="Times New Roman"/>
          <w:color w:val="000000"/>
          <w:sz w:val="24"/>
          <w:szCs w:val="24"/>
        </w:rPr>
        <w:fldChar w:fldCharType="separate"/>
      </w:r>
      <w:r w:rsidR="004F6D35">
        <w:rPr>
          <w:rFonts w:ascii="Times New Roman" w:hAnsi="Times New Roman" w:cs="Times New Roman"/>
          <w:noProof/>
          <w:color w:val="000000"/>
          <w:sz w:val="24"/>
          <w:szCs w:val="24"/>
        </w:rPr>
        <w:t>(</w:t>
      </w:r>
      <w:hyperlink w:anchor="_ENREF_7" w:tooltip="Brownson, 2003 #26" w:history="1">
        <w:r w:rsidR="00EF2F10">
          <w:rPr>
            <w:rFonts w:ascii="Times New Roman" w:hAnsi="Times New Roman" w:cs="Times New Roman"/>
            <w:noProof/>
            <w:color w:val="000000"/>
            <w:sz w:val="24"/>
            <w:szCs w:val="24"/>
          </w:rPr>
          <w:t>Brownson, Baker, Leet, &amp; Gillespie, 2003</w:t>
        </w:r>
      </w:hyperlink>
      <w:r w:rsidR="004F6D35">
        <w:rPr>
          <w:rFonts w:ascii="Times New Roman" w:hAnsi="Times New Roman" w:cs="Times New Roman"/>
          <w:noProof/>
          <w:color w:val="000000"/>
          <w:sz w:val="24"/>
          <w:szCs w:val="24"/>
        </w:rPr>
        <w:t xml:space="preserve">; </w:t>
      </w:r>
      <w:hyperlink w:anchor="_ENREF_22" w:tooltip="Green, 2005 #73" w:history="1">
        <w:r w:rsidR="00EF2F10">
          <w:rPr>
            <w:rFonts w:ascii="Times New Roman" w:hAnsi="Times New Roman" w:cs="Times New Roman"/>
            <w:noProof/>
            <w:color w:val="000000"/>
            <w:sz w:val="24"/>
            <w:szCs w:val="24"/>
          </w:rPr>
          <w:t>Green &amp; Kreuter, 2005</w:t>
        </w:r>
      </w:hyperlink>
      <w:r w:rsidR="004F6D35">
        <w:rPr>
          <w:rFonts w:ascii="Times New Roman" w:hAnsi="Times New Roman" w:cs="Times New Roman"/>
          <w:noProof/>
          <w:color w:val="000000"/>
          <w:sz w:val="24"/>
          <w:szCs w:val="24"/>
        </w:rPr>
        <w:t xml:space="preserve">; </w:t>
      </w:r>
      <w:hyperlink w:anchor="_ENREF_23" w:tooltip="Guyatt, 2002 #75" w:history="1">
        <w:r w:rsidR="00EF2F10">
          <w:rPr>
            <w:rFonts w:ascii="Times New Roman" w:hAnsi="Times New Roman" w:cs="Times New Roman"/>
            <w:noProof/>
            <w:color w:val="000000"/>
            <w:sz w:val="24"/>
            <w:szCs w:val="24"/>
          </w:rPr>
          <w:t>Guyatt &amp; Rennie, 2002</w:t>
        </w:r>
      </w:hyperlink>
      <w:r w:rsidR="004F6D35">
        <w:rPr>
          <w:rFonts w:ascii="Times New Roman" w:hAnsi="Times New Roman" w:cs="Times New Roman"/>
          <w:noProof/>
          <w:color w:val="000000"/>
          <w:sz w:val="24"/>
          <w:szCs w:val="24"/>
        </w:rPr>
        <w:t xml:space="preserve">; </w:t>
      </w:r>
      <w:hyperlink w:anchor="_ENREF_25" w:tooltip="Jenicek, 1997 #76" w:history="1">
        <w:r w:rsidR="00EF2F10">
          <w:rPr>
            <w:rFonts w:ascii="Times New Roman" w:hAnsi="Times New Roman" w:cs="Times New Roman"/>
            <w:noProof/>
            <w:color w:val="000000"/>
            <w:sz w:val="24"/>
            <w:szCs w:val="24"/>
          </w:rPr>
          <w:t>Jenicek, 1997</w:t>
        </w:r>
      </w:hyperlink>
      <w:r w:rsidR="004F6D35">
        <w:rPr>
          <w:rFonts w:ascii="Times New Roman" w:hAnsi="Times New Roman" w:cs="Times New Roman"/>
          <w:noProof/>
          <w:color w:val="000000"/>
          <w:sz w:val="24"/>
          <w:szCs w:val="24"/>
        </w:rPr>
        <w:t xml:space="preserve">; </w:t>
      </w:r>
      <w:hyperlink w:anchor="_ENREF_38" w:tooltip="Rabin, 2008 #3" w:history="1">
        <w:r w:rsidR="00EF2F10">
          <w:rPr>
            <w:rFonts w:ascii="Times New Roman" w:hAnsi="Times New Roman" w:cs="Times New Roman"/>
            <w:noProof/>
            <w:color w:val="000000"/>
            <w:sz w:val="24"/>
            <w:szCs w:val="24"/>
          </w:rPr>
          <w:t>Rabin et al., 2008</w:t>
        </w:r>
      </w:hyperlink>
      <w:r w:rsidR="004F6D35">
        <w:rPr>
          <w:rFonts w:ascii="Times New Roman" w:hAnsi="Times New Roman" w:cs="Times New Roman"/>
          <w:noProof/>
          <w:color w:val="000000"/>
          <w:sz w:val="24"/>
          <w:szCs w:val="24"/>
        </w:rPr>
        <w:t xml:space="preserve">; </w:t>
      </w:r>
      <w:hyperlink w:anchor="_ENREF_39" w:tooltip="Rychetnik, 2004 #29" w:history="1">
        <w:r w:rsidR="00EF2F10">
          <w:rPr>
            <w:rFonts w:ascii="Times New Roman" w:hAnsi="Times New Roman" w:cs="Times New Roman"/>
            <w:noProof/>
            <w:color w:val="000000"/>
            <w:sz w:val="24"/>
            <w:szCs w:val="24"/>
          </w:rPr>
          <w:t>Rychetnik, Hawe, Waters, Barratt, &amp; Frommer, 2004</w:t>
        </w:r>
      </w:hyperlink>
      <w:r w:rsidR="004F6D35">
        <w:rPr>
          <w:rFonts w:ascii="Times New Roman" w:hAnsi="Times New Roman" w:cs="Times New Roman"/>
          <w:noProof/>
          <w:color w:val="000000"/>
          <w:sz w:val="24"/>
          <w:szCs w:val="24"/>
        </w:rPr>
        <w:t xml:space="preserve">; </w:t>
      </w:r>
      <w:hyperlink w:anchor="_ENREF_40" w:tooltip="Sackett, 1996 #74" w:history="1">
        <w:r w:rsidR="00EF2F10">
          <w:rPr>
            <w:rFonts w:ascii="Times New Roman" w:hAnsi="Times New Roman" w:cs="Times New Roman"/>
            <w:noProof/>
            <w:color w:val="000000"/>
            <w:sz w:val="24"/>
            <w:szCs w:val="24"/>
          </w:rPr>
          <w:t>Sackett, Rosenberg, Gray, Haynes, &amp; Richardson, 1996</w:t>
        </w:r>
      </w:hyperlink>
      <w:r w:rsidR="004F6D35">
        <w:rPr>
          <w:rFonts w:ascii="Times New Roman" w:hAnsi="Times New Roman" w:cs="Times New Roman"/>
          <w:noProof/>
          <w:color w:val="000000"/>
          <w:sz w:val="24"/>
          <w:szCs w:val="24"/>
        </w:rPr>
        <w:t>)</w:t>
      </w:r>
      <w:r w:rsidR="002C5CCA">
        <w:rPr>
          <w:rFonts w:ascii="Times New Roman" w:hAnsi="Times New Roman" w:cs="Times New Roman"/>
          <w:color w:val="000000"/>
          <w:sz w:val="24"/>
          <w:szCs w:val="24"/>
        </w:rPr>
        <w:fldChar w:fldCharType="end"/>
      </w:r>
    </w:p>
    <w:p w14:paraId="0B8F3A20" w14:textId="77777777" w:rsidR="0050355E" w:rsidRDefault="00F36206" w:rsidP="00A733B4">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p>
    <w:p w14:paraId="54082AE1" w14:textId="26C8B27B" w:rsidR="006B6CE9" w:rsidRDefault="00F36206" w:rsidP="00A733B4">
      <w:pPr>
        <w:spacing w:after="0" w:line="240" w:lineRule="auto"/>
        <w:contextualSpacing/>
        <w:rPr>
          <w:ins w:id="29" w:author="Decosimo, Kasey Poole" w:date="2017-07-25T08:25:00Z"/>
          <w:rFonts w:ascii="Times New Roman" w:hAnsi="Times New Roman" w:cs="Times New Roman"/>
          <w:color w:val="000000"/>
          <w:sz w:val="24"/>
          <w:szCs w:val="24"/>
        </w:rPr>
      </w:pPr>
      <w:r w:rsidRPr="000F7126">
        <w:rPr>
          <w:rFonts w:ascii="Times New Roman" w:hAnsi="Times New Roman" w:cs="Times New Roman"/>
          <w:i/>
          <w:color w:val="000000"/>
          <w:sz w:val="24"/>
          <w:szCs w:val="24"/>
        </w:rPr>
        <w:t>See</w:t>
      </w:r>
      <w:r w:rsidR="000F7126" w:rsidRPr="000F7126">
        <w:rPr>
          <w:rFonts w:ascii="Times New Roman" w:hAnsi="Times New Roman" w:cs="Times New Roman"/>
          <w:i/>
          <w:color w:val="000000"/>
          <w:sz w:val="24"/>
          <w:szCs w:val="24"/>
        </w:rPr>
        <w:t xml:space="preserve"> also</w:t>
      </w:r>
      <w:r>
        <w:rPr>
          <w:rFonts w:ascii="Times New Roman" w:hAnsi="Times New Roman" w:cs="Times New Roman"/>
          <w:color w:val="000000"/>
          <w:sz w:val="24"/>
          <w:szCs w:val="24"/>
        </w:rPr>
        <w:t xml:space="preserve"> Research-tested, Practice-based Evidence, P</w:t>
      </w:r>
      <w:r w:rsidRPr="00E30A64">
        <w:rPr>
          <w:rFonts w:ascii="Times New Roman" w:hAnsi="Times New Roman" w:cs="Times New Roman"/>
          <w:color w:val="000000"/>
          <w:sz w:val="24"/>
          <w:szCs w:val="24"/>
        </w:rPr>
        <w:t>rogram</w:t>
      </w:r>
      <w:r w:rsidR="000F7126">
        <w:rPr>
          <w:rFonts w:ascii="Times New Roman" w:hAnsi="Times New Roman" w:cs="Times New Roman"/>
          <w:color w:val="000000"/>
          <w:sz w:val="24"/>
          <w:szCs w:val="24"/>
        </w:rPr>
        <w:t xml:space="preserve">, Policy, and </w:t>
      </w:r>
      <w:del w:id="30" w:author="Decosimo, Kasey Poole" w:date="2017-07-25T08:25:00Z">
        <w:r w:rsidR="000F7126" w:rsidDel="00583425">
          <w:rPr>
            <w:rFonts w:ascii="Times New Roman" w:hAnsi="Times New Roman" w:cs="Times New Roman"/>
            <w:color w:val="000000"/>
            <w:sz w:val="24"/>
            <w:szCs w:val="24"/>
          </w:rPr>
          <w:delText>Strategy</w:delText>
        </w:r>
      </w:del>
      <w:ins w:id="31" w:author="Decosimo, Kasey Poole" w:date="2017-07-25T08:25:00Z">
        <w:r w:rsidR="00583425">
          <w:rPr>
            <w:rFonts w:ascii="Times New Roman" w:hAnsi="Times New Roman" w:cs="Times New Roman"/>
            <w:color w:val="000000"/>
            <w:sz w:val="24"/>
            <w:szCs w:val="24"/>
          </w:rPr>
          <w:t>Recommendation</w:t>
        </w:r>
      </w:ins>
    </w:p>
    <w:p w14:paraId="7C73D080" w14:textId="0D18D4BE" w:rsidR="00583425" w:rsidRDefault="00583425" w:rsidP="00A733B4">
      <w:pPr>
        <w:spacing w:after="0" w:line="240" w:lineRule="auto"/>
        <w:contextualSpacing/>
        <w:rPr>
          <w:ins w:id="32" w:author="Decosimo, Kasey Poole" w:date="2017-07-25T08:25:00Z"/>
          <w:rFonts w:ascii="Times New Roman" w:hAnsi="Times New Roman" w:cs="Times New Roman"/>
          <w:color w:val="000000"/>
          <w:sz w:val="24"/>
          <w:szCs w:val="24"/>
        </w:rPr>
      </w:pPr>
    </w:p>
    <w:p w14:paraId="0CA62B08" w14:textId="77777777" w:rsidR="00583425" w:rsidRDefault="00583425" w:rsidP="00A733B4">
      <w:pPr>
        <w:spacing w:after="0" w:line="240" w:lineRule="auto"/>
        <w:contextualSpacing/>
        <w:rPr>
          <w:rFonts w:ascii="Times New Roman" w:hAnsi="Times New Roman" w:cs="Times New Roman"/>
          <w:color w:val="000000"/>
          <w:sz w:val="24"/>
          <w:szCs w:val="24"/>
        </w:rPr>
      </w:pPr>
    </w:p>
    <w:p w14:paraId="4AFA5219" w14:textId="77777777" w:rsidR="00F36206" w:rsidRPr="00502405" w:rsidRDefault="00F36206" w:rsidP="00A733B4">
      <w:pPr>
        <w:spacing w:after="0" w:line="240" w:lineRule="auto"/>
        <w:contextualSpacing/>
        <w:rPr>
          <w:rFonts w:ascii="Times New Roman" w:hAnsi="Times New Roman" w:cs="Times New Roman"/>
          <w:color w:val="000000"/>
          <w:sz w:val="24"/>
          <w:szCs w:val="24"/>
        </w:rPr>
      </w:pPr>
    </w:p>
    <w:p w14:paraId="5861CF01" w14:textId="77777777" w:rsidR="006B6CE9" w:rsidRPr="00E30A64" w:rsidRDefault="006B6CE9" w:rsidP="00A733B4">
      <w:pPr>
        <w:spacing w:after="0" w:line="240" w:lineRule="auto"/>
        <w:contextualSpacing/>
        <w:rPr>
          <w:rFonts w:ascii="Times New Roman" w:hAnsi="Times New Roman" w:cs="Times New Roman"/>
          <w:b/>
          <w:sz w:val="24"/>
          <w:szCs w:val="24"/>
        </w:rPr>
      </w:pPr>
      <w:r w:rsidRPr="00E30A64">
        <w:rPr>
          <w:rFonts w:ascii="Times New Roman" w:hAnsi="Times New Roman" w:cs="Times New Roman"/>
          <w:b/>
          <w:sz w:val="24"/>
          <w:szCs w:val="24"/>
        </w:rPr>
        <w:lastRenderedPageBreak/>
        <w:t>Fidelity</w:t>
      </w:r>
      <w:r w:rsidR="00FF164E">
        <w:rPr>
          <w:rFonts w:ascii="Times New Roman" w:hAnsi="Times New Roman" w:cs="Times New Roman"/>
          <w:b/>
          <w:sz w:val="24"/>
          <w:szCs w:val="24"/>
        </w:rPr>
        <w:t xml:space="preserve"> (within the context of adaptation)</w:t>
      </w:r>
      <w:r w:rsidR="001631E5" w:rsidRPr="00E30A64">
        <w:rPr>
          <w:rFonts w:ascii="Times New Roman" w:hAnsi="Times New Roman" w:cs="Times New Roman"/>
          <w:b/>
          <w:sz w:val="24"/>
          <w:szCs w:val="24"/>
        </w:rPr>
        <w:t>:</w:t>
      </w:r>
    </w:p>
    <w:p w14:paraId="3B4F4E54" w14:textId="41A7EE22" w:rsidR="00773207" w:rsidRPr="00E30A64" w:rsidRDefault="0069618C" w:rsidP="00A733B4">
      <w:pPr>
        <w:ind w:left="720"/>
        <w:rPr>
          <w:rFonts w:ascii="Times New Roman" w:hAnsi="Times New Roman" w:cs="Times New Roman"/>
          <w:sz w:val="24"/>
          <w:szCs w:val="24"/>
        </w:rPr>
      </w:pPr>
      <w:r w:rsidRPr="00E30A64">
        <w:rPr>
          <w:rFonts w:ascii="Times New Roman" w:hAnsi="Times New Roman" w:cs="Times New Roman"/>
          <w:sz w:val="24"/>
          <w:szCs w:val="24"/>
        </w:rPr>
        <w:t>T</w:t>
      </w:r>
      <w:r w:rsidR="00A733B4" w:rsidRPr="00E30A64">
        <w:rPr>
          <w:rFonts w:ascii="Times New Roman" w:hAnsi="Times New Roman" w:cs="Times New Roman"/>
          <w:sz w:val="24"/>
          <w:szCs w:val="24"/>
        </w:rPr>
        <w:t>he degree to which</w:t>
      </w:r>
      <w:r w:rsidRPr="00E30A64">
        <w:rPr>
          <w:rFonts w:ascii="Times New Roman" w:hAnsi="Times New Roman" w:cs="Times New Roman"/>
          <w:sz w:val="24"/>
          <w:szCs w:val="24"/>
        </w:rPr>
        <w:t xml:space="preserve"> an evidence-based</w:t>
      </w:r>
      <w:r w:rsidR="00E34AA0">
        <w:rPr>
          <w:rFonts w:ascii="Times New Roman" w:hAnsi="Times New Roman" w:cs="Times New Roman"/>
          <w:sz w:val="24"/>
          <w:szCs w:val="24"/>
        </w:rPr>
        <w:t xml:space="preserve"> intervention </w:t>
      </w:r>
      <w:r w:rsidRPr="00E30A64">
        <w:rPr>
          <w:rFonts w:ascii="Times New Roman" w:hAnsi="Times New Roman" w:cs="Times New Roman"/>
          <w:sz w:val="24"/>
          <w:szCs w:val="24"/>
        </w:rPr>
        <w:t xml:space="preserve">is implemented as originally intended. </w:t>
      </w:r>
      <w:r w:rsidR="00545F00" w:rsidRPr="00E30A64">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&lt;EndNote&gt;&lt;Cite&gt;&lt;Author&gt;Rabin&lt;/Author&gt;&lt;Year&gt;2008&lt;/Year&gt;&lt;RecNum&gt;3&lt;/RecNum&gt;&lt;DisplayText&gt;(Rabin et al., 2008)&lt;/DisplayText&gt;&lt;record&gt;&lt;rec-number&gt;3&lt;/rec-number&gt;&lt;foreign-keys&gt;&lt;key app="EN" db-id="wdfs0d2x20ast9eaetrp9waj5fttxre0rt5s"&gt;3&lt;/key&gt;&lt;key app="ENWeb" db-id=""&gt;0&lt;/key&gt;&lt;/foreign-keys&gt;&lt;ref-type name="Journal Article"&gt;17&lt;/ref-type&gt;&lt;contributors&gt;&lt;authors&gt;&lt;author&gt;Rabin,&lt;/author&gt;&lt;author&gt;Brownson, &lt;/author&gt;&lt;author&gt;Haire-Joshu, &lt;/author&gt;&lt;author&gt;Kreuter, &lt;/author&gt;&lt;author&gt;Weaver,&lt;/author&gt;&lt;/authors&gt;&lt;/contributors&gt;&lt;auth-address&gt;Department of Community Health and Prevention Research Center, School of Public Health, Saint Louis University, 3545 Lafayette Ave, Salus Center 475, St Louis, MO 63104, USA. rabinab@slu.edu&lt;/auth-address&gt;&lt;titles&gt;&lt;title&gt;A Glossary for Dissemination and Implementation Research in Health&lt;/title&gt;&lt;secondary-title&gt;J Public Health Manag Pract&lt;/secondary-title&gt;&lt;alt-title&gt;Journal of public health management and practice : JPHMP&lt;/alt-title&gt;&lt;/titles&gt;&lt;periodical&gt;&lt;full-title&gt;J Public Health Manag Pract&lt;/full-title&gt;&lt;abbr-1&gt;Journal of public health management and practice : JPHMP&lt;/abbr-1&gt;&lt;/periodical&gt;&lt;alt-periodical&gt;&lt;full-title&gt;J Public Health Manag Pract&lt;/full-title&gt;&lt;abbr-1&gt;Journal of public health management and practice : JPHMP&lt;/abbr-1&gt;&lt;/alt-periodical&gt;&lt;pages&gt;117-23&lt;/pages&gt;&lt;volume&gt;14&lt;/volume&gt;&lt;number&gt;2&lt;/number&gt;&lt;edition&gt;2008/02/22&lt;/edition&gt;&lt;keywords&gt;&lt;keyword&gt;Biomedical Research&lt;/keyword&gt;&lt;keyword&gt;Diffusion of Innovation&lt;/keyword&gt;&lt;keyword&gt;Evidence-Based Medicine&lt;/keyword&gt;&lt;keyword&gt;Health Services Research&lt;/keyword&gt;&lt;keyword&gt;Humans&lt;/keyword&gt;&lt;keyword&gt;Information Dissemination&lt;/keyword&gt;&lt;keyword&gt;Terminology as Topic&lt;/keyword&gt;&lt;/keywords&gt;&lt;dates&gt;&lt;year&gt;2008&lt;/year&gt;&lt;pub-dates&gt;&lt;date&gt;Mar-Apr&lt;/date&gt;&lt;/pub-dates&gt;&lt;/dates&gt;&lt;isbn&gt;1550-5022 (Electronic)&amp;#xD;1078-4659 (Linking)&lt;/isbn&gt;&lt;accession-num&gt;18287916&lt;/accession-num&gt;&lt;urls&gt;&lt;/urls&gt;&lt;electronic-resource-num&gt;10.1097/01.PHH.0000311888.06252.bb&lt;/electronic-resource-num&gt;&lt;remote-database-provider&gt;NLM&lt;/remote-database-provider&gt;&lt;language&gt;eng&lt;/language&gt;&lt;/record&gt;&lt;/Cite&gt;&lt;/EndNote&gt;</w:instrText>
      </w:r>
      <w:r w:rsidR="00545F00" w:rsidRPr="00E30A64">
        <w:rPr>
          <w:rFonts w:ascii="Times New Roman" w:hAnsi="Times New Roman" w:cs="Times New Roman"/>
          <w:sz w:val="24"/>
          <w:szCs w:val="24"/>
        </w:rPr>
        <w:fldChar w:fldCharType="separate"/>
      </w:r>
      <w:r w:rsidR="00306F79">
        <w:rPr>
          <w:rFonts w:ascii="Times New Roman" w:hAnsi="Times New Roman" w:cs="Times New Roman"/>
          <w:noProof/>
          <w:sz w:val="24"/>
          <w:szCs w:val="24"/>
        </w:rPr>
        <w:t>(</w:t>
      </w:r>
      <w:hyperlink w:anchor="_ENREF_38" w:tooltip="Rabin, 2008 #3" w:history="1">
        <w:r w:rsidR="00EF2F10">
          <w:rPr>
            <w:rFonts w:ascii="Times New Roman" w:hAnsi="Times New Roman" w:cs="Times New Roman"/>
            <w:noProof/>
            <w:sz w:val="24"/>
            <w:szCs w:val="24"/>
          </w:rPr>
          <w:t>Rabin et al., 2008</w:t>
        </w:r>
      </w:hyperlink>
      <w:r w:rsidR="00306F79">
        <w:rPr>
          <w:rFonts w:ascii="Times New Roman" w:hAnsi="Times New Roman" w:cs="Times New Roman"/>
          <w:noProof/>
          <w:sz w:val="24"/>
          <w:szCs w:val="24"/>
        </w:rPr>
        <w:t>)</w:t>
      </w:r>
      <w:r w:rsidR="00545F00" w:rsidRPr="00E30A64">
        <w:rPr>
          <w:rFonts w:ascii="Times New Roman" w:hAnsi="Times New Roman" w:cs="Times New Roman"/>
          <w:sz w:val="24"/>
          <w:szCs w:val="24"/>
        </w:rPr>
        <w:fldChar w:fldCharType="end"/>
      </w:r>
      <w:r w:rsidR="00F36206">
        <w:rPr>
          <w:rFonts w:ascii="Times New Roman" w:hAnsi="Times New Roman" w:cs="Times New Roman"/>
          <w:sz w:val="24"/>
          <w:szCs w:val="24"/>
        </w:rPr>
        <w:t xml:space="preserve"> </w:t>
      </w:r>
      <w:r w:rsidR="00220B15">
        <w:rPr>
          <w:rFonts w:ascii="Times New Roman" w:hAnsi="Times New Roman" w:cs="Times New Roman"/>
          <w:sz w:val="24"/>
          <w:szCs w:val="24"/>
        </w:rPr>
        <w:t xml:space="preserve">Adaptation of an evidence-based </w:t>
      </w:r>
      <w:del w:id="33" w:author="Decosimo, Kasey Poole" w:date="2017-07-25T08:25:00Z">
        <w:r w:rsidR="00220B15" w:rsidDel="00583425">
          <w:rPr>
            <w:rFonts w:ascii="Times New Roman" w:hAnsi="Times New Roman" w:cs="Times New Roman"/>
            <w:sz w:val="24"/>
            <w:szCs w:val="24"/>
          </w:rPr>
          <w:delText xml:space="preserve">approach </w:delText>
        </w:r>
      </w:del>
      <w:ins w:id="34" w:author="Decosimo, Kasey Poole" w:date="2017-07-25T08:25:00Z">
        <w:r w:rsidR="00583425">
          <w:rPr>
            <w:rFonts w:ascii="Times New Roman" w:hAnsi="Times New Roman" w:cs="Times New Roman"/>
            <w:sz w:val="24"/>
            <w:szCs w:val="24"/>
          </w:rPr>
          <w:t>strategy</w:t>
        </w:r>
        <w:r w:rsidR="00583425">
          <w:rPr>
            <w:rFonts w:ascii="Times New Roman" w:hAnsi="Times New Roman" w:cs="Times New Roman"/>
            <w:sz w:val="24"/>
            <w:szCs w:val="24"/>
          </w:rPr>
          <w:t xml:space="preserve"> </w:t>
        </w:r>
      </w:ins>
      <w:r w:rsidR="00220B15">
        <w:rPr>
          <w:rFonts w:ascii="Times New Roman" w:hAnsi="Times New Roman" w:cs="Times New Roman"/>
          <w:sz w:val="24"/>
          <w:szCs w:val="24"/>
        </w:rPr>
        <w:t>affects fidelity; fidelity refers to how much is retained of the original</w:t>
      </w:r>
      <w:r w:rsidR="00E91DDA">
        <w:rPr>
          <w:rFonts w:ascii="Times New Roman" w:hAnsi="Times New Roman" w:cs="Times New Roman"/>
          <w:sz w:val="24"/>
          <w:szCs w:val="24"/>
        </w:rPr>
        <w:t xml:space="preserve"> program, policy or strategy</w:t>
      </w:r>
      <w:r w:rsidR="00220B15">
        <w:rPr>
          <w:rFonts w:ascii="Times New Roman" w:hAnsi="Times New Roman" w:cs="Times New Roman"/>
          <w:sz w:val="24"/>
          <w:szCs w:val="24"/>
        </w:rPr>
        <w:t>.</w:t>
      </w:r>
    </w:p>
    <w:p w14:paraId="6C7CB4BE" w14:textId="77777777" w:rsidR="006B6CE9" w:rsidRPr="00E30A64" w:rsidRDefault="006B6CE9" w:rsidP="00A733B4">
      <w:pPr>
        <w:spacing w:after="0" w:line="240" w:lineRule="auto"/>
        <w:contextualSpacing/>
        <w:rPr>
          <w:rFonts w:ascii="Times New Roman" w:hAnsi="Times New Roman" w:cs="Times New Roman"/>
          <w:b/>
          <w:sz w:val="24"/>
          <w:szCs w:val="24"/>
        </w:rPr>
      </w:pPr>
      <w:r w:rsidRPr="00E30A64">
        <w:rPr>
          <w:rFonts w:ascii="Times New Roman" w:hAnsi="Times New Roman" w:cs="Times New Roman"/>
          <w:b/>
          <w:sz w:val="24"/>
          <w:szCs w:val="24"/>
        </w:rPr>
        <w:t>Fit</w:t>
      </w:r>
      <w:r w:rsidR="001631E5" w:rsidRPr="00E30A64">
        <w:rPr>
          <w:rFonts w:ascii="Times New Roman" w:hAnsi="Times New Roman" w:cs="Times New Roman"/>
          <w:b/>
          <w:sz w:val="24"/>
          <w:szCs w:val="24"/>
        </w:rPr>
        <w:t>:</w:t>
      </w:r>
    </w:p>
    <w:p w14:paraId="072EE120" w14:textId="3EDF62CB" w:rsidR="006B6CE9" w:rsidRPr="00E30A64" w:rsidRDefault="001631E5" w:rsidP="00A733B4">
      <w:pPr>
        <w:spacing w:after="0" w:line="240" w:lineRule="auto"/>
        <w:ind w:left="720"/>
        <w:contextualSpacing/>
        <w:rPr>
          <w:rFonts w:ascii="Times New Roman" w:hAnsi="Times New Roman" w:cs="Times New Roman"/>
          <w:sz w:val="24"/>
          <w:szCs w:val="24"/>
        </w:rPr>
      </w:pPr>
      <w:r w:rsidRPr="00E30A64">
        <w:rPr>
          <w:rFonts w:ascii="Times New Roman" w:hAnsi="Times New Roman" w:cs="Times New Roman"/>
          <w:sz w:val="24"/>
          <w:szCs w:val="24"/>
        </w:rPr>
        <w:t xml:space="preserve">Compatibility between an evidence-based approach and </w:t>
      </w:r>
      <w:r w:rsidR="00220B15">
        <w:rPr>
          <w:rFonts w:ascii="Times New Roman" w:hAnsi="Times New Roman" w:cs="Times New Roman"/>
          <w:sz w:val="24"/>
          <w:szCs w:val="24"/>
        </w:rPr>
        <w:t xml:space="preserve">community characteristics such as </w:t>
      </w:r>
      <w:r w:rsidRPr="00E30A64">
        <w:rPr>
          <w:rFonts w:ascii="Times New Roman" w:hAnsi="Times New Roman" w:cs="Times New Roman"/>
          <w:sz w:val="24"/>
          <w:szCs w:val="24"/>
        </w:rPr>
        <w:t>the health problem/behavior, population characteristics, environment and the organization</w:t>
      </w:r>
      <w:r w:rsidR="00195454">
        <w:rPr>
          <w:rFonts w:ascii="Times New Roman" w:hAnsi="Times New Roman" w:cs="Times New Roman"/>
          <w:sz w:val="24"/>
          <w:szCs w:val="24"/>
        </w:rPr>
        <w:t xml:space="preserve"> and its resources</w:t>
      </w:r>
      <w:r w:rsidRPr="00E30A64">
        <w:rPr>
          <w:rFonts w:ascii="Times New Roman" w:hAnsi="Times New Roman" w:cs="Times New Roman"/>
          <w:sz w:val="24"/>
          <w:szCs w:val="24"/>
        </w:rPr>
        <w:t>.</w:t>
      </w:r>
      <w:r w:rsidRPr="00E30A64">
        <w:rPr>
          <w:rFonts w:ascii="Times New Roman" w:hAnsi="Times New Roman" w:cs="Times New Roman"/>
          <w:noProof/>
          <w:sz w:val="24"/>
          <w:szCs w:val="24"/>
        </w:rPr>
        <w:t xml:space="preserve"> </w:t>
      </w:r>
      <w:r w:rsidR="00545F00" w:rsidRPr="00E30A64">
        <w:rPr>
          <w:rFonts w:ascii="Times New Roman" w:hAnsi="Times New Roman" w:cs="Times New Roman"/>
          <w:noProof/>
          <w:sz w:val="24"/>
          <w:szCs w:val="24"/>
        </w:rPr>
        <w:fldChar w:fldCharType="begin"/>
      </w:r>
      <w:r w:rsidR="005812C2">
        <w:rPr>
          <w:rFonts w:ascii="Times New Roman" w:hAnsi="Times New Roman" w:cs="Times New Roman"/>
          <w:noProof/>
          <w:sz w:val="24"/>
          <w:szCs w:val="24"/>
        </w:rPr>
        <w:instrText xml:space="preserve"> ADDIN EN.CITE &lt;EndNote&gt;&lt;Cite&gt;&lt;Author&gt;Centers for Disease Control and Prevention&lt;/Author&gt;&lt;Year&gt;2010&lt;/Year&gt;&lt;RecNum&gt;8&lt;/RecNum&gt;&lt;DisplayText&gt;(Centers for Disease Control and Prevention, 2010b)&lt;/DisplayText&gt;&lt;record&gt;&lt;rec-number&gt;8&lt;/rec-number&gt;&lt;foreign-keys&gt;&lt;key app="EN" db-id="wdfs0d2x20ast9eaetrp9waj5fttxre0rt5s"&gt;8&lt;/key&gt;&lt;/foreign-keys&gt;&lt;ref-type name="Web Page"&gt;12&lt;/ref-type&gt;&lt;contributors&gt;&lt;authors&gt;&lt;author&gt;Centers for Disease Control and Prevention,&lt;/author&gt;&lt;/authors&gt;&lt;/contributors&gt;&lt;titles&gt;&lt;title&gt;Promoting Science-Based Approaches: Adaptation Guidelines&lt;/title&gt;&lt;/titles&gt;&lt;volume&gt;2012&lt;/volume&gt;&lt;number&gt;August 15&lt;/number&gt;&lt;dates&gt;&lt;year&gt;2010&lt;/year&gt;&lt;/dates&gt;&lt;urls&gt;&lt;related-urls&gt;&lt;url&gt;www.cdc.gov/TeenPregnancy/Docs/AdaptationGuidelines.docx&lt;/url&gt;&lt;/related-urls&gt;&lt;/urls&gt;&lt;/record&gt;&lt;/Cite&gt;&lt;/EndNote&gt;</w:instrText>
      </w:r>
      <w:r w:rsidR="00545F00" w:rsidRPr="00E30A64">
        <w:rPr>
          <w:rFonts w:ascii="Times New Roman" w:hAnsi="Times New Roman" w:cs="Times New Roman"/>
          <w:noProof/>
          <w:sz w:val="24"/>
          <w:szCs w:val="24"/>
        </w:rPr>
        <w:fldChar w:fldCharType="separate"/>
      </w:r>
      <w:r w:rsidR="0028603D" w:rsidRPr="00E30A64">
        <w:rPr>
          <w:rFonts w:ascii="Times New Roman" w:hAnsi="Times New Roman" w:cs="Times New Roman"/>
          <w:noProof/>
          <w:sz w:val="24"/>
          <w:szCs w:val="24"/>
        </w:rPr>
        <w:t>(</w:t>
      </w:r>
      <w:hyperlink w:anchor="_ENREF_12" w:tooltip="Centers for Disease Control and Prevention, 2010 #8" w:history="1">
        <w:r w:rsidR="00EF2F10" w:rsidRPr="00E30A64">
          <w:rPr>
            <w:rFonts w:ascii="Times New Roman" w:hAnsi="Times New Roman" w:cs="Times New Roman"/>
            <w:noProof/>
            <w:sz w:val="24"/>
            <w:szCs w:val="24"/>
          </w:rPr>
          <w:t>Centers for Disease Control and Prevention, 2010b</w:t>
        </w:r>
      </w:hyperlink>
      <w:r w:rsidR="0028603D" w:rsidRPr="00E30A64">
        <w:rPr>
          <w:rFonts w:ascii="Times New Roman" w:hAnsi="Times New Roman" w:cs="Times New Roman"/>
          <w:noProof/>
          <w:sz w:val="24"/>
          <w:szCs w:val="24"/>
        </w:rPr>
        <w:t>)</w:t>
      </w:r>
      <w:r w:rsidR="00545F00" w:rsidRPr="00E30A64">
        <w:rPr>
          <w:rFonts w:ascii="Times New Roman" w:hAnsi="Times New Roman" w:cs="Times New Roman"/>
          <w:noProof/>
          <w:sz w:val="24"/>
          <w:szCs w:val="24"/>
        </w:rPr>
        <w:fldChar w:fldCharType="end"/>
      </w:r>
      <w:r w:rsidR="00A733B4" w:rsidRPr="00E30A64">
        <w:rPr>
          <w:rFonts w:ascii="Times New Roman" w:hAnsi="Times New Roman" w:cs="Times New Roman"/>
          <w:sz w:val="24"/>
          <w:szCs w:val="24"/>
        </w:rPr>
        <w:t xml:space="preserve"> </w:t>
      </w:r>
    </w:p>
    <w:p w14:paraId="2C7F4518" w14:textId="77777777" w:rsidR="004423E7" w:rsidRPr="00E30A64" w:rsidRDefault="004423E7" w:rsidP="00A733B4">
      <w:pPr>
        <w:spacing w:after="0" w:line="240" w:lineRule="auto"/>
        <w:ind w:left="720"/>
        <w:contextualSpacing/>
        <w:rPr>
          <w:rFonts w:ascii="Times New Roman" w:hAnsi="Times New Roman" w:cs="Times New Roman"/>
          <w:sz w:val="24"/>
          <w:szCs w:val="24"/>
        </w:rPr>
      </w:pPr>
    </w:p>
    <w:p w14:paraId="298A739A" w14:textId="77777777" w:rsidR="006B6CE9" w:rsidRPr="00E30A64" w:rsidRDefault="00D96A03" w:rsidP="00A733B4">
      <w:pPr>
        <w:spacing w:after="0" w:line="240" w:lineRule="auto"/>
        <w:contextualSpacing/>
        <w:rPr>
          <w:rFonts w:ascii="Times New Roman" w:hAnsi="Times New Roman" w:cs="Times New Roman"/>
          <w:b/>
          <w:color w:val="FF0000"/>
          <w:sz w:val="24"/>
          <w:szCs w:val="24"/>
        </w:rPr>
      </w:pPr>
      <w:r w:rsidRPr="00E30A64">
        <w:rPr>
          <w:rFonts w:ascii="Times New Roman" w:hAnsi="Times New Roman" w:cs="Times New Roman"/>
          <w:b/>
          <w:sz w:val="24"/>
          <w:szCs w:val="24"/>
        </w:rPr>
        <w:t>Focus G</w:t>
      </w:r>
      <w:r w:rsidR="006B6CE9" w:rsidRPr="00E30A64">
        <w:rPr>
          <w:rFonts w:ascii="Times New Roman" w:hAnsi="Times New Roman" w:cs="Times New Roman"/>
          <w:b/>
          <w:sz w:val="24"/>
          <w:szCs w:val="24"/>
        </w:rPr>
        <w:t>roup</w:t>
      </w:r>
      <w:r w:rsidR="001631E5" w:rsidRPr="00E30A64">
        <w:rPr>
          <w:rFonts w:ascii="Times New Roman" w:hAnsi="Times New Roman" w:cs="Times New Roman"/>
          <w:b/>
          <w:sz w:val="24"/>
          <w:szCs w:val="24"/>
        </w:rPr>
        <w:t>:</w:t>
      </w:r>
    </w:p>
    <w:p w14:paraId="3F81922B" w14:textId="1AFA485A" w:rsidR="00773207" w:rsidRPr="00E30A64" w:rsidRDefault="00DF33D9" w:rsidP="00A733B4">
      <w:pPr>
        <w:autoSpaceDE w:val="0"/>
        <w:autoSpaceDN w:val="0"/>
        <w:adjustRightInd w:val="0"/>
        <w:spacing w:after="0" w:line="240" w:lineRule="auto"/>
        <w:ind w:left="720"/>
        <w:contextualSpacing/>
        <w:rPr>
          <w:rFonts w:ascii="Times New Roman" w:hAnsi="Times New Roman" w:cs="Times New Roman"/>
          <w:sz w:val="24"/>
          <w:szCs w:val="24"/>
        </w:rPr>
      </w:pPr>
      <w:r w:rsidRPr="00DF33D9">
        <w:rPr>
          <w:rFonts w:ascii="Times New Roman" w:hAnsi="Times New Roman" w:cs="Times New Roman"/>
          <w:sz w:val="24"/>
          <w:szCs w:val="24"/>
        </w:rPr>
        <w:t xml:space="preserve">A form of qualitative research in which information is collected </w:t>
      </w:r>
      <w:r>
        <w:rPr>
          <w:rFonts w:ascii="Times New Roman" w:hAnsi="Times New Roman" w:cs="Times New Roman"/>
          <w:sz w:val="24"/>
          <w:szCs w:val="24"/>
        </w:rPr>
        <w:t xml:space="preserve">in a </w:t>
      </w:r>
      <w:r w:rsidRPr="00E30A64">
        <w:rPr>
          <w:rFonts w:ascii="Times New Roman" w:hAnsi="Times New Roman" w:cs="Times New Roman"/>
          <w:sz w:val="24"/>
          <w:szCs w:val="24"/>
        </w:rPr>
        <w:t xml:space="preserve">facilitated discussion </w:t>
      </w:r>
      <w:r w:rsidRPr="00DF33D9">
        <w:rPr>
          <w:rFonts w:ascii="Times New Roman" w:hAnsi="Times New Roman" w:cs="Times New Roman"/>
          <w:sz w:val="24"/>
          <w:szCs w:val="24"/>
        </w:rPr>
        <w:t>from a small gro</w:t>
      </w:r>
      <w:r>
        <w:rPr>
          <w:rFonts w:ascii="Times New Roman" w:hAnsi="Times New Roman" w:cs="Times New Roman"/>
          <w:sz w:val="24"/>
          <w:szCs w:val="24"/>
        </w:rPr>
        <w:t xml:space="preserve">up </w:t>
      </w:r>
      <w:r w:rsidRPr="00DF33D9">
        <w:rPr>
          <w:rFonts w:ascii="Times New Roman" w:hAnsi="Times New Roman" w:cs="Times New Roman"/>
          <w:sz w:val="24"/>
          <w:szCs w:val="24"/>
        </w:rPr>
        <w:t xml:space="preserve">that is </w:t>
      </w:r>
      <w:r w:rsidR="008747B7">
        <w:rPr>
          <w:rFonts w:ascii="Times New Roman" w:hAnsi="Times New Roman" w:cs="Times New Roman"/>
          <w:sz w:val="24"/>
          <w:szCs w:val="24"/>
        </w:rPr>
        <w:t xml:space="preserve">sampled from a wider population </w:t>
      </w:r>
      <w:r w:rsidR="00A45E57">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&lt;EndNote&gt;&lt;Cite&gt;&lt;Author&gt;Sciences&lt;/Author&gt;&lt;Year&gt;2011&lt;/Year&gt;&lt;RecNum&gt;67&lt;/RecNum&gt;&lt;DisplayText&gt;(National Cancer Institute. Cancer Control and Population Sciences, 2011)&lt;/DisplayText&gt;&lt;record&gt;&lt;rec-number&gt;67&lt;/rec-number&gt;&lt;foreign-keys&gt;&lt;key app="EN" db-id="wdfs0d2x20ast9eaetrp9waj5fttxre0rt5s"&gt;67&lt;/key&gt;&lt;/foreign-keys&gt;&lt;ref-type name="Web Page"&gt;12&lt;/ref-type&gt;&lt;contributors&gt;&lt;authors&gt;&lt;author&gt;National Cancer Institute. Cancer Control and Population Sciences,&lt;/author&gt;&lt;/authors&gt;&lt;/contributors&gt;&lt;titles&gt;&lt;title&gt;Cancer Control Use What Works Glossary B&lt;/title&gt;&lt;/titles&gt;&lt;dates&gt;&lt;year&gt;2011&lt;/year&gt;&lt;/dates&gt;&lt;urls&gt;&lt;related-urls&gt;&lt;url&gt;http://cancercontrol.cancer.gov/use_what_works/Appendix_B_Glossary.pdf&lt;/url&gt;&lt;/related-urls&gt;&lt;/urls&gt;&lt;/record&gt;&lt;/Cite&gt;&lt;/EndNote&gt;</w:instrText>
      </w:r>
      <w:r w:rsidR="00A45E57">
        <w:rPr>
          <w:rFonts w:ascii="Times New Roman" w:hAnsi="Times New Roman" w:cs="Times New Roman"/>
          <w:sz w:val="24"/>
          <w:szCs w:val="24"/>
        </w:rPr>
        <w:fldChar w:fldCharType="separate"/>
      </w:r>
      <w:r w:rsidR="008747B7">
        <w:rPr>
          <w:rFonts w:ascii="Times New Roman" w:hAnsi="Times New Roman" w:cs="Times New Roman"/>
          <w:noProof/>
          <w:sz w:val="24"/>
          <w:szCs w:val="24"/>
        </w:rPr>
        <w:t>(</w:t>
      </w:r>
      <w:hyperlink w:anchor="_ENREF_33" w:tooltip="National Cancer Institute. Cancer Control and Population Sciences, 2011 #67" w:history="1">
        <w:r w:rsidR="00EF2F10">
          <w:rPr>
            <w:rFonts w:ascii="Times New Roman" w:hAnsi="Times New Roman" w:cs="Times New Roman"/>
            <w:noProof/>
            <w:sz w:val="24"/>
            <w:szCs w:val="24"/>
          </w:rPr>
          <w:t>National Cancer Institute. Cancer Control and Population Sciences, 2011</w:t>
        </w:r>
      </w:hyperlink>
      <w:r w:rsidR="008747B7">
        <w:rPr>
          <w:rFonts w:ascii="Times New Roman" w:hAnsi="Times New Roman" w:cs="Times New Roman"/>
          <w:noProof/>
          <w:sz w:val="24"/>
          <w:szCs w:val="24"/>
        </w:rPr>
        <w:t>)</w:t>
      </w:r>
      <w:r w:rsidR="00A45E57">
        <w:rPr>
          <w:rFonts w:ascii="Times New Roman" w:hAnsi="Times New Roman" w:cs="Times New Roman"/>
          <w:sz w:val="24"/>
          <w:szCs w:val="24"/>
        </w:rPr>
        <w:fldChar w:fldCharType="end"/>
      </w:r>
      <w:r w:rsidR="008747B7">
        <w:rPr>
          <w:rFonts w:ascii="Times New Roman" w:hAnsi="Times New Roman" w:cs="Times New Roman"/>
          <w:sz w:val="24"/>
          <w:szCs w:val="24"/>
        </w:rPr>
        <w:t>.</w:t>
      </w:r>
      <w:r w:rsidRPr="00DF33D9">
        <w:rPr>
          <w:rFonts w:ascii="Times New Roman" w:hAnsi="Times New Roman" w:cs="Times New Roman"/>
          <w:sz w:val="24"/>
          <w:szCs w:val="24"/>
        </w:rPr>
        <w:t xml:space="preserve"> </w:t>
      </w:r>
      <w:r w:rsidRPr="00E30A64">
        <w:rPr>
          <w:rFonts w:ascii="Times New Roman" w:hAnsi="Times New Roman" w:cs="Times New Roman"/>
          <w:sz w:val="24"/>
          <w:szCs w:val="24"/>
        </w:rPr>
        <w:t>Participants often have shared characteristics</w:t>
      </w:r>
      <w:r>
        <w:rPr>
          <w:rFonts w:ascii="Times New Roman" w:hAnsi="Times New Roman" w:cs="Times New Roman"/>
          <w:sz w:val="24"/>
          <w:szCs w:val="24"/>
        </w:rPr>
        <w:t xml:space="preserve"> and</w:t>
      </w:r>
      <w:r w:rsidR="006B6CE9" w:rsidRPr="00E30A64">
        <w:rPr>
          <w:rFonts w:ascii="Times New Roman" w:hAnsi="Times New Roman" w:cs="Times New Roman"/>
          <w:sz w:val="24"/>
          <w:szCs w:val="24"/>
        </w:rPr>
        <w:t xml:space="preserve"> </w:t>
      </w:r>
      <w:r w:rsidR="0069618C" w:rsidRPr="00E30A64">
        <w:rPr>
          <w:rFonts w:ascii="Times New Roman" w:hAnsi="Times New Roman" w:cs="Times New Roman"/>
          <w:sz w:val="24"/>
          <w:szCs w:val="24"/>
        </w:rPr>
        <w:t>share their perceptions and</w:t>
      </w:r>
      <w:r w:rsidR="00725178" w:rsidRPr="00E30A64">
        <w:rPr>
          <w:rFonts w:ascii="Times New Roman" w:hAnsi="Times New Roman" w:cs="Times New Roman"/>
          <w:sz w:val="24"/>
          <w:szCs w:val="24"/>
        </w:rPr>
        <w:t xml:space="preserve"> opinions about a specific topic</w:t>
      </w:r>
      <w:r>
        <w:rPr>
          <w:rFonts w:ascii="Times New Roman" w:hAnsi="Times New Roman" w:cs="Times New Roman"/>
          <w:sz w:val="24"/>
          <w:szCs w:val="24"/>
        </w:rPr>
        <w:t>, issue, or product</w:t>
      </w:r>
      <w:r w:rsidR="0069618C" w:rsidRPr="00E30A64">
        <w:rPr>
          <w:rFonts w:ascii="Times New Roman" w:hAnsi="Times New Roman" w:cs="Times New Roman"/>
          <w:sz w:val="24"/>
          <w:szCs w:val="24"/>
        </w:rPr>
        <w:t xml:space="preserve">.  </w:t>
      </w:r>
      <w:r w:rsidR="00725178" w:rsidRPr="00E30A64">
        <w:rPr>
          <w:rFonts w:ascii="Times New Roman" w:hAnsi="Times New Roman" w:cs="Times New Roman"/>
          <w:sz w:val="24"/>
          <w:szCs w:val="24"/>
        </w:rPr>
        <w:t>The goal of the focus group may be to evaluate a program, discover possible interpretations for other data, collect background information, or generate new ideas</w:t>
      </w:r>
      <w:r w:rsidR="006B6CE9" w:rsidRPr="00E30A64">
        <w:rPr>
          <w:rFonts w:ascii="Times New Roman" w:hAnsi="Times New Roman" w:cs="Times New Roman"/>
          <w:sz w:val="24"/>
          <w:szCs w:val="24"/>
        </w:rPr>
        <w:t xml:space="preserve">. </w:t>
      </w:r>
      <w:r w:rsidR="00545F00" w:rsidRPr="00E30A64">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&lt;EndNote&gt;&lt;Cite&gt;&lt;Author&gt;Chinman&lt;/Author&gt;&lt;Year&gt;2004&lt;/Year&gt;&lt;RecNum&gt;6&lt;/RecNum&gt;&lt;DisplayText&gt;(Chinman, Imm, &amp;amp; Wandersman, 2004)&lt;/DisplayText&gt;&lt;record&gt;&lt;rec-number&gt;6&lt;/rec-number&gt;&lt;foreign-keys&gt;&lt;key app="EN" db-id="wdfs0d2x20ast9eaetrp9waj5fttxre0rt5s"&gt;6&lt;/key&gt;&lt;key app="ENWeb" db-id=""&gt;0&lt;/key&gt;&lt;/foreign-keys&gt;&lt;ref-type name="Web Page"&gt;12&lt;/ref-type&gt;&lt;contributors&gt;&lt;authors&gt;&lt;author&gt;Chinman, &lt;/author&gt;&lt;author&gt;Imm,&lt;/author&gt;&lt;author&gt;Wandersman,&lt;/author&gt;&lt;/authors&gt;&lt;tertiary-authors&gt;&lt;author&gt;Centers for Disease Control and Prevention&lt;/author&gt;&lt;/tertiary-authors&gt;&lt;/contributors&gt;&lt;titles&gt;&lt;title&gt;Getting To Outcomes™ 2004: Promoting Accountability Through Methods and Tools for Planning, Implementation, and Evaluation&lt;/title&gt;&lt;/titles&gt;&lt;volume&gt;2012&lt;/volume&gt;&lt;number&gt;August 14&lt;/number&gt;&lt;dates&gt;&lt;year&gt;2004&lt;/year&gt;&lt;/dates&gt;&lt;pub-location&gt;Santa Monica, California&lt;/pub-location&gt;&lt;publisher&gt;RAND Corporation&lt;/publisher&gt;&lt;isbn&gt;0-8330-3528-2&lt;/isbn&gt;&lt;urls&gt;&lt;related-urls&gt;&lt;url&gt;http://www.rand.org/content/dam/rand/pubs/technical_reports/2004/RAND_TR101.pdf&lt;/url&gt;&lt;/related-urls&gt;&lt;/urls&gt;&lt;access-date&gt;August 14&lt;/access-date&gt;&lt;/record&gt;&lt;/Cite&gt;&lt;/EndNote&gt;</w:instrText>
      </w:r>
      <w:r w:rsidR="00545F00" w:rsidRPr="00E30A64">
        <w:rPr>
          <w:rFonts w:ascii="Times New Roman" w:hAnsi="Times New Roman" w:cs="Times New Roman"/>
          <w:sz w:val="24"/>
          <w:szCs w:val="24"/>
        </w:rPr>
        <w:fldChar w:fldCharType="separate"/>
      </w:r>
      <w:r w:rsidR="00306F79">
        <w:rPr>
          <w:rFonts w:ascii="Times New Roman" w:hAnsi="Times New Roman" w:cs="Times New Roman"/>
          <w:noProof/>
          <w:sz w:val="24"/>
          <w:szCs w:val="24"/>
        </w:rPr>
        <w:t>(</w:t>
      </w:r>
      <w:hyperlink w:anchor="_ENREF_15" w:tooltip="Chinman, 2004 #6" w:history="1">
        <w:r w:rsidR="00EF2F10">
          <w:rPr>
            <w:rFonts w:ascii="Times New Roman" w:hAnsi="Times New Roman" w:cs="Times New Roman"/>
            <w:noProof/>
            <w:sz w:val="24"/>
            <w:szCs w:val="24"/>
          </w:rPr>
          <w:t>Chinman, Imm, &amp; Wandersman, 2004</w:t>
        </w:r>
      </w:hyperlink>
      <w:r w:rsidR="00306F79">
        <w:rPr>
          <w:rFonts w:ascii="Times New Roman" w:hAnsi="Times New Roman" w:cs="Times New Roman"/>
          <w:noProof/>
          <w:sz w:val="24"/>
          <w:szCs w:val="24"/>
        </w:rPr>
        <w:t>)</w:t>
      </w:r>
      <w:r w:rsidR="00545F00" w:rsidRPr="00E30A64">
        <w:rPr>
          <w:rFonts w:ascii="Times New Roman" w:hAnsi="Times New Roman" w:cs="Times New Roman"/>
          <w:sz w:val="24"/>
          <w:szCs w:val="24"/>
        </w:rPr>
        <w:fldChar w:fldCharType="end"/>
      </w:r>
    </w:p>
    <w:p w14:paraId="68D15070" w14:textId="77777777" w:rsidR="006B6CE9" w:rsidRPr="00E30A64" w:rsidRDefault="00773207" w:rsidP="00A733B4">
      <w:pPr>
        <w:autoSpaceDE w:val="0"/>
        <w:autoSpaceDN w:val="0"/>
        <w:adjustRightInd w:val="0"/>
        <w:spacing w:after="0" w:line="240" w:lineRule="auto"/>
        <w:ind w:left="720"/>
        <w:contextualSpacing/>
        <w:rPr>
          <w:rStyle w:val="conttitle5"/>
          <w:rFonts w:ascii="Times New Roman" w:hAnsi="Times New Roman" w:cs="Times New Roman"/>
          <w:color w:val="auto"/>
          <w:sz w:val="24"/>
          <w:szCs w:val="24"/>
        </w:rPr>
      </w:pPr>
      <w:r w:rsidRPr="00E30A64">
        <w:rPr>
          <w:rStyle w:val="conttitle5"/>
          <w:rFonts w:ascii="Times New Roman" w:hAnsi="Times New Roman" w:cs="Times New Roman"/>
          <w:color w:val="auto"/>
          <w:sz w:val="24"/>
          <w:szCs w:val="24"/>
        </w:rPr>
        <w:t xml:space="preserve"> </w:t>
      </w:r>
    </w:p>
    <w:p w14:paraId="4107CA34" w14:textId="77777777" w:rsidR="006B6CE9" w:rsidRPr="00E30A64" w:rsidRDefault="006B6CE9" w:rsidP="00A733B4">
      <w:pPr>
        <w:autoSpaceDE w:val="0"/>
        <w:autoSpaceDN w:val="0"/>
        <w:adjustRightInd w:val="0"/>
        <w:spacing w:after="0" w:line="240" w:lineRule="auto"/>
        <w:contextualSpacing/>
        <w:rPr>
          <w:rFonts w:ascii="Times New Roman" w:hAnsi="Times New Roman" w:cs="Times New Roman"/>
          <w:sz w:val="24"/>
          <w:szCs w:val="24"/>
        </w:rPr>
      </w:pPr>
      <w:r w:rsidRPr="00E30A64">
        <w:rPr>
          <w:rStyle w:val="conttitle5"/>
          <w:rFonts w:ascii="Times New Roman" w:hAnsi="Times New Roman" w:cs="Times New Roman"/>
          <w:color w:val="auto"/>
          <w:sz w:val="24"/>
          <w:szCs w:val="24"/>
        </w:rPr>
        <w:t>Goal</w:t>
      </w:r>
      <w:r w:rsidR="001631E5" w:rsidRPr="00E30A64">
        <w:rPr>
          <w:rFonts w:ascii="Times New Roman" w:hAnsi="Times New Roman" w:cs="Times New Roman"/>
          <w:sz w:val="24"/>
          <w:szCs w:val="24"/>
        </w:rPr>
        <w:t>:</w:t>
      </w:r>
    </w:p>
    <w:p w14:paraId="62E50DD9" w14:textId="75FE47DF" w:rsidR="00773207" w:rsidRPr="00E30A64" w:rsidRDefault="006B6CE9" w:rsidP="00A733B4">
      <w:pPr>
        <w:autoSpaceDE w:val="0"/>
        <w:autoSpaceDN w:val="0"/>
        <w:adjustRightInd w:val="0"/>
        <w:spacing w:after="0" w:line="240" w:lineRule="auto"/>
        <w:ind w:left="720"/>
        <w:contextualSpacing/>
        <w:rPr>
          <w:rFonts w:ascii="Times New Roman" w:hAnsi="Times New Roman" w:cs="Times New Roman"/>
          <w:color w:val="000000"/>
          <w:sz w:val="24"/>
          <w:szCs w:val="24"/>
        </w:rPr>
      </w:pPr>
      <w:r w:rsidRPr="00E30A64">
        <w:rPr>
          <w:rFonts w:ascii="Times New Roman" w:hAnsi="Times New Roman" w:cs="Times New Roman"/>
          <w:color w:val="000000"/>
          <w:sz w:val="24"/>
          <w:szCs w:val="24"/>
        </w:rPr>
        <w:t xml:space="preserve">A </w:t>
      </w:r>
      <w:r w:rsidR="00725178" w:rsidRPr="00E30A64">
        <w:rPr>
          <w:rFonts w:ascii="Times New Roman" w:hAnsi="Times New Roman" w:cs="Times New Roman"/>
          <w:color w:val="000000"/>
          <w:sz w:val="24"/>
          <w:szCs w:val="24"/>
        </w:rPr>
        <w:t>clear statement of who</w:t>
      </w:r>
      <w:r w:rsidR="00195454">
        <w:rPr>
          <w:rFonts w:ascii="Times New Roman" w:hAnsi="Times New Roman" w:cs="Times New Roman"/>
          <w:color w:val="000000"/>
          <w:sz w:val="24"/>
          <w:szCs w:val="24"/>
        </w:rPr>
        <w:t>m</w:t>
      </w:r>
      <w:r w:rsidR="00725178" w:rsidRPr="00E30A64">
        <w:rPr>
          <w:rFonts w:ascii="Times New Roman" w:hAnsi="Times New Roman" w:cs="Times New Roman"/>
          <w:color w:val="000000"/>
          <w:sz w:val="24"/>
          <w:szCs w:val="24"/>
        </w:rPr>
        <w:t xml:space="preserve"> a program hopes to affect and what a program intends to change</w:t>
      </w:r>
      <w:r w:rsidRPr="00E30A64">
        <w:rPr>
          <w:rFonts w:ascii="Times New Roman" w:hAnsi="Times New Roman" w:cs="Times New Roman"/>
          <w:color w:val="000000"/>
          <w:sz w:val="24"/>
          <w:szCs w:val="24"/>
        </w:rPr>
        <w:t>.</w:t>
      </w:r>
      <w:r w:rsidR="00773207" w:rsidRPr="00E30A64">
        <w:rPr>
          <w:rFonts w:ascii="Times New Roman" w:hAnsi="Times New Roman" w:cs="Times New Roman"/>
          <w:color w:val="000000"/>
          <w:sz w:val="24"/>
          <w:szCs w:val="24"/>
        </w:rPr>
        <w:t xml:space="preserve"> </w:t>
      </w:r>
      <w:r w:rsidR="00545F00" w:rsidRPr="00E30A64">
        <w:rPr>
          <w:rFonts w:ascii="Times New Roman" w:hAnsi="Times New Roman" w:cs="Times New Roman"/>
          <w:color w:val="000000"/>
          <w:sz w:val="24"/>
          <w:szCs w:val="24"/>
        </w:rPr>
        <w:fldChar w:fldCharType="begin"/>
      </w:r>
      <w:r w:rsidR="005812C2">
        <w:rPr>
          <w:rFonts w:ascii="Times New Roman" w:hAnsi="Times New Roman" w:cs="Times New Roman"/>
          <w:color w:val="000000"/>
          <w:sz w:val="24"/>
          <w:szCs w:val="24"/>
        </w:rPr>
        <w:instrText xml:space="preserve"> ADDIN EN.CITE &lt;EndNote&gt;&lt;Cite&gt;&lt;Author&gt;National Cancer Institute&lt;/Author&gt;&lt;RecNum&gt;7&lt;/RecNum&gt;&lt;DisplayText&gt;(National Cancer Institute, 2012)&lt;/DisplayText&gt;&lt;record&gt;&lt;rec-number&gt;7&lt;/rec-number&gt;&lt;foreign-keys&gt;&lt;key app="EN" db-id="wdfs0d2x20ast9eaetrp9waj5fttxre0rt5s"&gt;7&lt;/key&gt;&lt;key app="ENWeb" db-id=""&gt;0&lt;/key&gt;&lt;/foreign-keys&gt;&lt;ref-type name="Web Page"&gt;12&lt;/ref-type&gt;&lt;contributors&gt;&lt;authors&gt;&lt;author&gt;National Cancer Institute,&lt;/author&gt;&lt;/authors&gt;&lt;secondary-authors&gt;&lt;author&gt;Cancer Control and Population Sciences&lt;/author&gt;&lt;/secondary-authors&gt;&lt;/contributors&gt;&lt;titles&gt;&lt;title&gt;Using What Works: Adapting Evidence-Based Programs to Fit Your Needs&lt;/title&gt;&lt;secondary-title&gt;Glossary&lt;/secondary-title&gt;&lt;/titles&gt;&lt;volume&gt;2012&lt;/volume&gt;&lt;number&gt;August 14&lt;/number&gt;&lt;dates&gt;&lt;year&gt;2012&lt;/year&gt;&lt;/dates&gt;&lt;urls&gt;&lt;related-urls&gt;&lt;url&gt;http://cancercontrol.cancer.gov/use_what_works/Appendix_B_Glossary.pdf&lt;/url&gt;&lt;/related-urls&gt;&lt;/urls&gt;&lt;/record&gt;&lt;/Cite&gt;&lt;/EndNote&gt;</w:instrText>
      </w:r>
      <w:r w:rsidR="00545F00" w:rsidRPr="00E30A64">
        <w:rPr>
          <w:rFonts w:ascii="Times New Roman" w:hAnsi="Times New Roman" w:cs="Times New Roman"/>
          <w:color w:val="000000"/>
          <w:sz w:val="24"/>
          <w:szCs w:val="24"/>
        </w:rPr>
        <w:fldChar w:fldCharType="separate"/>
      </w:r>
      <w:r w:rsidR="00E8034F">
        <w:rPr>
          <w:rFonts w:ascii="Times New Roman" w:hAnsi="Times New Roman" w:cs="Times New Roman"/>
          <w:noProof/>
          <w:color w:val="000000"/>
          <w:sz w:val="24"/>
          <w:szCs w:val="24"/>
        </w:rPr>
        <w:t>(</w:t>
      </w:r>
      <w:hyperlink w:anchor="_ENREF_31" w:tooltip="National Cancer Institute, 2012 #7" w:history="1">
        <w:r w:rsidR="00EF2F10">
          <w:rPr>
            <w:rFonts w:ascii="Times New Roman" w:hAnsi="Times New Roman" w:cs="Times New Roman"/>
            <w:noProof/>
            <w:color w:val="000000"/>
            <w:sz w:val="24"/>
            <w:szCs w:val="24"/>
          </w:rPr>
          <w:t>National Cancer Institute, 2012</w:t>
        </w:r>
      </w:hyperlink>
      <w:r w:rsidR="00E8034F">
        <w:rPr>
          <w:rFonts w:ascii="Times New Roman" w:hAnsi="Times New Roman" w:cs="Times New Roman"/>
          <w:noProof/>
          <w:color w:val="000000"/>
          <w:sz w:val="24"/>
          <w:szCs w:val="24"/>
        </w:rPr>
        <w:t>)</w:t>
      </w:r>
      <w:r w:rsidR="00545F00" w:rsidRPr="00E30A64">
        <w:rPr>
          <w:rFonts w:ascii="Times New Roman" w:hAnsi="Times New Roman" w:cs="Times New Roman"/>
          <w:color w:val="000000"/>
          <w:sz w:val="24"/>
          <w:szCs w:val="24"/>
        </w:rPr>
        <w:fldChar w:fldCharType="end"/>
      </w:r>
    </w:p>
    <w:p w14:paraId="08511953" w14:textId="77777777" w:rsidR="006B6CE9" w:rsidRPr="00E30A64" w:rsidRDefault="006B6CE9" w:rsidP="00A733B4">
      <w:pPr>
        <w:autoSpaceDE w:val="0"/>
        <w:autoSpaceDN w:val="0"/>
        <w:adjustRightInd w:val="0"/>
        <w:spacing w:after="0" w:line="240" w:lineRule="auto"/>
        <w:ind w:left="720"/>
        <w:contextualSpacing/>
        <w:rPr>
          <w:rFonts w:ascii="Times New Roman" w:hAnsi="Times New Roman" w:cs="Times New Roman"/>
          <w:color w:val="000000"/>
          <w:sz w:val="24"/>
          <w:szCs w:val="24"/>
        </w:rPr>
      </w:pPr>
    </w:p>
    <w:p w14:paraId="2A453050" w14:textId="77777777" w:rsidR="002D39FA" w:rsidRPr="00E30A64" w:rsidRDefault="002D39FA" w:rsidP="00A733B4">
      <w:pPr>
        <w:spacing w:after="0" w:line="240" w:lineRule="auto"/>
        <w:contextualSpacing/>
        <w:rPr>
          <w:rFonts w:ascii="Times New Roman" w:hAnsi="Times New Roman" w:cs="Times New Roman"/>
          <w:b/>
          <w:sz w:val="24"/>
          <w:szCs w:val="24"/>
        </w:rPr>
      </w:pPr>
      <w:r w:rsidRPr="00E30A64">
        <w:rPr>
          <w:rFonts w:ascii="Times New Roman" w:hAnsi="Times New Roman" w:cs="Times New Roman"/>
          <w:b/>
          <w:sz w:val="24"/>
          <w:szCs w:val="24"/>
        </w:rPr>
        <w:t>Incidence</w:t>
      </w:r>
    </w:p>
    <w:p w14:paraId="3B5B3884" w14:textId="11B3B638" w:rsidR="002D39FA" w:rsidRPr="00E30A64" w:rsidRDefault="00725178" w:rsidP="002D39FA">
      <w:pPr>
        <w:spacing w:after="0" w:line="240" w:lineRule="auto"/>
        <w:ind w:left="720"/>
        <w:contextualSpacing/>
        <w:rPr>
          <w:rFonts w:ascii="Times New Roman" w:hAnsi="Times New Roman" w:cs="Times New Roman"/>
          <w:sz w:val="24"/>
          <w:szCs w:val="24"/>
        </w:rPr>
      </w:pPr>
      <w:r w:rsidRPr="00E30A64">
        <w:rPr>
          <w:rFonts w:ascii="Times New Roman" w:hAnsi="Times New Roman" w:cs="Times New Roman"/>
          <w:sz w:val="24"/>
          <w:szCs w:val="24"/>
        </w:rPr>
        <w:t xml:space="preserve">The number of people who have developed or acquired a disease or health-related condition during a specific period of time.  This </w:t>
      </w:r>
      <w:r w:rsidR="00E77F8F" w:rsidRPr="00E30A64">
        <w:rPr>
          <w:rFonts w:ascii="Times New Roman" w:hAnsi="Times New Roman" w:cs="Times New Roman"/>
          <w:sz w:val="24"/>
          <w:szCs w:val="24"/>
        </w:rPr>
        <w:t>includes</w:t>
      </w:r>
      <w:r w:rsidRPr="00E30A64">
        <w:rPr>
          <w:rFonts w:ascii="Times New Roman" w:hAnsi="Times New Roman" w:cs="Times New Roman"/>
          <w:sz w:val="24"/>
          <w:szCs w:val="24"/>
        </w:rPr>
        <w:t xml:space="preserve"> new cases within a population</w:t>
      </w:r>
      <w:r w:rsidR="00E77F8F" w:rsidRPr="00E30A64">
        <w:rPr>
          <w:rFonts w:ascii="Times New Roman" w:hAnsi="Times New Roman" w:cs="Times New Roman"/>
          <w:sz w:val="24"/>
          <w:szCs w:val="24"/>
        </w:rPr>
        <w:t>, but excludes people with pre-existing cases of the disease or condition</w:t>
      </w:r>
      <w:r w:rsidR="002D39FA" w:rsidRPr="00E30A64">
        <w:rPr>
          <w:rFonts w:ascii="Times New Roman" w:hAnsi="Times New Roman" w:cs="Times New Roman"/>
          <w:sz w:val="24"/>
          <w:szCs w:val="24"/>
        </w:rPr>
        <w:t xml:space="preserve">. </w:t>
      </w:r>
      <w:r w:rsidR="00545F00" w:rsidRPr="00E30A64">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&lt;EndNote&gt;&lt;Cite&gt;&lt;Author&gt;Chinman&lt;/Author&gt;&lt;Year&gt;2004&lt;/Year&gt;&lt;RecNum&gt;6&lt;/RecNum&gt;&lt;DisplayText&gt;(Chinman et al., 2004)&lt;/DisplayText&gt;&lt;record&gt;&lt;rec-number&gt;6&lt;/rec-number&gt;&lt;foreign-keys&gt;&lt;key app="EN" db-id="wdfs0d2x20ast9eaetrp9waj5fttxre0rt5s"&gt;6&lt;/key&gt;&lt;key app="ENWeb" db-id=""&gt;0&lt;/key&gt;&lt;/foreign-keys&gt;&lt;ref-type name="Web Page"&gt;12&lt;/ref-type&gt;&lt;contributors&gt;&lt;authors&gt;&lt;author&gt;Chinman, &lt;/author&gt;&lt;author&gt;Imm,&lt;/author&gt;&lt;author&gt;Wandersman,&lt;/author&gt;&lt;/authors&gt;&lt;tertiary-authors&gt;&lt;author&gt;Centers for Disease Control and Prevention&lt;/author&gt;&lt;/tertiary-authors&gt;&lt;/contributors&gt;&lt;titles&gt;&lt;title&gt;Getting To Outcomes™ 2004: Promoting Accountability Through Methods and Tools for Planning, Implementation, and Evaluation&lt;/title&gt;&lt;/titles&gt;&lt;volume&gt;2012&lt;/volume&gt;&lt;number&gt;August 14&lt;/number&gt;&lt;dates&gt;&lt;year&gt;2004&lt;/year&gt;&lt;/dates&gt;&lt;pub-location&gt;Santa Monica, California&lt;/pub-location&gt;&lt;publisher&gt;RAND Corporation&lt;/publisher&gt;&lt;isbn&gt;0-8330-3528-2&lt;/isbn&gt;&lt;urls&gt;&lt;related-urls&gt;&lt;url&gt;http://www.rand.org/content/dam/rand/pubs/technical_reports/2004/RAND_TR101.pdf&lt;/url&gt;&lt;/related-urls&gt;&lt;/urls&gt;&lt;access-date&gt;August 14&lt;/access-date&gt;&lt;/record&gt;&lt;/Cite&gt;&lt;/EndNote&gt;</w:instrText>
      </w:r>
      <w:r w:rsidR="00545F00" w:rsidRPr="00E30A64">
        <w:rPr>
          <w:rFonts w:ascii="Times New Roman" w:hAnsi="Times New Roman" w:cs="Times New Roman"/>
          <w:sz w:val="24"/>
          <w:szCs w:val="24"/>
        </w:rPr>
        <w:fldChar w:fldCharType="separate"/>
      </w:r>
      <w:r w:rsidR="00306F79">
        <w:rPr>
          <w:rFonts w:ascii="Times New Roman" w:hAnsi="Times New Roman" w:cs="Times New Roman"/>
          <w:noProof/>
          <w:sz w:val="24"/>
          <w:szCs w:val="24"/>
        </w:rPr>
        <w:t>(</w:t>
      </w:r>
      <w:hyperlink w:anchor="_ENREF_15" w:tooltip="Chinman, 2004 #6" w:history="1">
        <w:r w:rsidR="00EF2F10">
          <w:rPr>
            <w:rFonts w:ascii="Times New Roman" w:hAnsi="Times New Roman" w:cs="Times New Roman"/>
            <w:noProof/>
            <w:sz w:val="24"/>
            <w:szCs w:val="24"/>
          </w:rPr>
          <w:t>Chinman et al., 2004</w:t>
        </w:r>
      </w:hyperlink>
      <w:r w:rsidR="00306F79">
        <w:rPr>
          <w:rFonts w:ascii="Times New Roman" w:hAnsi="Times New Roman" w:cs="Times New Roman"/>
          <w:noProof/>
          <w:sz w:val="24"/>
          <w:szCs w:val="24"/>
        </w:rPr>
        <w:t>)</w:t>
      </w:r>
      <w:r w:rsidR="00545F00" w:rsidRPr="00E30A64">
        <w:rPr>
          <w:rFonts w:ascii="Times New Roman" w:hAnsi="Times New Roman" w:cs="Times New Roman"/>
          <w:sz w:val="24"/>
          <w:szCs w:val="24"/>
        </w:rPr>
        <w:fldChar w:fldCharType="end"/>
      </w:r>
    </w:p>
    <w:p w14:paraId="3593F66C" w14:textId="77777777" w:rsidR="002D39FA" w:rsidRPr="00E30A64" w:rsidRDefault="002D39FA" w:rsidP="00A733B4">
      <w:pPr>
        <w:spacing w:after="0" w:line="240" w:lineRule="auto"/>
        <w:contextualSpacing/>
        <w:rPr>
          <w:rFonts w:ascii="Times New Roman" w:hAnsi="Times New Roman" w:cs="Times New Roman"/>
          <w:b/>
          <w:sz w:val="24"/>
          <w:szCs w:val="24"/>
        </w:rPr>
      </w:pPr>
    </w:p>
    <w:p w14:paraId="0861583E" w14:textId="77777777" w:rsidR="00BB1F5F" w:rsidRDefault="00BB1F5F" w:rsidP="002D4428">
      <w:pPr>
        <w:spacing w:after="0"/>
        <w:rPr>
          <w:rFonts w:ascii="Times New Roman" w:hAnsi="Times New Roman" w:cs="Times New Roman"/>
          <w:b/>
          <w:sz w:val="24"/>
          <w:szCs w:val="24"/>
        </w:rPr>
      </w:pPr>
      <w:r>
        <w:rPr>
          <w:rFonts w:ascii="Times New Roman" w:hAnsi="Times New Roman" w:cs="Times New Roman"/>
          <w:b/>
          <w:sz w:val="24"/>
          <w:szCs w:val="24"/>
        </w:rPr>
        <w:t>Intervention:</w:t>
      </w:r>
    </w:p>
    <w:p w14:paraId="1982EF2F" w14:textId="4C8978CF" w:rsidR="00BB1F5F" w:rsidRPr="00BB1F5F" w:rsidRDefault="00BB1F5F" w:rsidP="002D4428">
      <w:pPr>
        <w:spacing w:after="0" w:line="240" w:lineRule="auto"/>
        <w:ind w:left="720"/>
        <w:contextualSpacing/>
        <w:rPr>
          <w:rFonts w:ascii="Times New Roman" w:hAnsi="Times New Roman" w:cs="Times New Roman"/>
          <w:b/>
          <w:sz w:val="24"/>
          <w:szCs w:val="24"/>
        </w:rPr>
      </w:pPr>
      <w:r w:rsidRPr="00BB1F5F">
        <w:rPr>
          <w:rFonts w:ascii="Times New Roman" w:hAnsi="Times New Roman" w:cs="Times New Roman"/>
          <w:sz w:val="24"/>
          <w:szCs w:val="24"/>
        </w:rPr>
        <w:t>A planned set of activities aimed to affect the determinants of health promoting behaviors and environmental conditions, and ultimately health outcomes in a population group.</w:t>
      </w:r>
      <w:r w:rsidR="002020FB">
        <w:rPr>
          <w:rFonts w:ascii="Times New Roman" w:hAnsi="Times New Roman" w:cs="Times New Roman"/>
          <w:sz w:val="24"/>
          <w:szCs w:val="24"/>
        </w:rPr>
        <w:t xml:space="preserve"> </w:t>
      </w:r>
      <w:r w:rsidR="00527E71" w:rsidRPr="008747B7">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&lt;EndNote&gt;&lt;Cite&gt;&lt;Author&gt;University&lt;/Author&gt;&lt;Year&gt;2014&lt;/Year&gt;&lt;RecNum&gt;68&lt;/RecNum&gt;&lt;DisplayText&gt;(McMaster University, 2014)&lt;/DisplayText&gt;&lt;record&gt;&lt;rec-number&gt;68&lt;/rec-number&gt;&lt;foreign-keys&gt;&lt;key app="EN" db-id="wdfs0d2x20ast9eaetrp9waj5fttxre0rt5s"&gt;68&lt;/key&gt;&lt;/foreign-keys&gt;&lt;ref-type name="Web Page"&gt;12&lt;/ref-type&gt;&lt;contributors&gt;&lt;authors&gt;&lt;author&gt;McMaster University, &lt;/author&gt;&lt;/authors&gt;&lt;/contributors&gt;&lt;titles&gt;&lt;title&gt;Health Evidence Glossary&lt;/title&gt;&lt;/titles&gt;&lt;dates&gt;&lt;year&gt;2014&lt;/year&gt;&lt;/dates&gt;&lt;urls&gt;&lt;related-urls&gt;&lt;url&gt;http://www.healthevidence.org/glossary.aspx&lt;/url&gt;&lt;/related-urls&gt;&lt;/urls&gt;&lt;/record&gt;&lt;/Cite&gt;&lt;/EndNote&gt;</w:instrText>
      </w:r>
      <w:r w:rsidR="00527E71" w:rsidRPr="008747B7">
        <w:rPr>
          <w:rFonts w:ascii="Times New Roman" w:hAnsi="Times New Roman" w:cs="Times New Roman"/>
          <w:sz w:val="24"/>
          <w:szCs w:val="24"/>
        </w:rPr>
        <w:fldChar w:fldCharType="separate"/>
      </w:r>
      <w:r w:rsidR="008747B7" w:rsidRPr="008747B7">
        <w:rPr>
          <w:rFonts w:ascii="Times New Roman" w:hAnsi="Times New Roman" w:cs="Times New Roman"/>
          <w:noProof/>
          <w:sz w:val="24"/>
          <w:szCs w:val="24"/>
        </w:rPr>
        <w:t>(</w:t>
      </w:r>
      <w:hyperlink w:anchor="_ENREF_28" w:tooltip="McMaster University, 2014 #68" w:history="1">
        <w:r w:rsidR="00EF2F10" w:rsidRPr="008747B7">
          <w:rPr>
            <w:rFonts w:ascii="Times New Roman" w:hAnsi="Times New Roman" w:cs="Times New Roman"/>
            <w:noProof/>
            <w:sz w:val="24"/>
            <w:szCs w:val="24"/>
          </w:rPr>
          <w:t>McMaster University, 2014</w:t>
        </w:r>
      </w:hyperlink>
      <w:r w:rsidR="008747B7" w:rsidRPr="008747B7">
        <w:rPr>
          <w:rFonts w:ascii="Times New Roman" w:hAnsi="Times New Roman" w:cs="Times New Roman"/>
          <w:noProof/>
          <w:sz w:val="24"/>
          <w:szCs w:val="24"/>
        </w:rPr>
        <w:t>)</w:t>
      </w:r>
      <w:r w:rsidR="00527E71" w:rsidRPr="008747B7">
        <w:rPr>
          <w:rFonts w:ascii="Times New Roman" w:hAnsi="Times New Roman" w:cs="Times New Roman"/>
          <w:sz w:val="24"/>
          <w:szCs w:val="24"/>
        </w:rPr>
        <w:fldChar w:fldCharType="end"/>
      </w:r>
    </w:p>
    <w:p w14:paraId="4F1E9B71" w14:textId="77777777" w:rsidR="00BB1F5F" w:rsidRDefault="00BB1F5F" w:rsidP="00A733B4">
      <w:pPr>
        <w:spacing w:after="0" w:line="240" w:lineRule="auto"/>
        <w:contextualSpacing/>
        <w:rPr>
          <w:rFonts w:ascii="Times New Roman" w:hAnsi="Times New Roman" w:cs="Times New Roman"/>
          <w:b/>
          <w:sz w:val="24"/>
          <w:szCs w:val="24"/>
        </w:rPr>
      </w:pPr>
    </w:p>
    <w:p w14:paraId="643E0ED2" w14:textId="77777777" w:rsidR="006B6CE9" w:rsidRPr="00E30A64" w:rsidRDefault="006B6CE9" w:rsidP="00A733B4">
      <w:pPr>
        <w:spacing w:after="0" w:line="240" w:lineRule="auto"/>
        <w:contextualSpacing/>
        <w:rPr>
          <w:rFonts w:ascii="Times New Roman" w:hAnsi="Times New Roman" w:cs="Times New Roman"/>
          <w:b/>
          <w:sz w:val="24"/>
          <w:szCs w:val="24"/>
        </w:rPr>
      </w:pPr>
      <w:r w:rsidRPr="00E30A64">
        <w:rPr>
          <w:rFonts w:ascii="Times New Roman" w:hAnsi="Times New Roman" w:cs="Times New Roman"/>
          <w:b/>
          <w:sz w:val="24"/>
          <w:szCs w:val="24"/>
        </w:rPr>
        <w:t>Interview</w:t>
      </w:r>
      <w:r w:rsidR="001631E5" w:rsidRPr="00E30A64">
        <w:rPr>
          <w:rFonts w:ascii="Times New Roman" w:hAnsi="Times New Roman" w:cs="Times New Roman"/>
          <w:b/>
          <w:sz w:val="24"/>
          <w:szCs w:val="24"/>
        </w:rPr>
        <w:t>:</w:t>
      </w:r>
    </w:p>
    <w:p w14:paraId="3BCB8726" w14:textId="37AFCFAA" w:rsidR="006B6CE9" w:rsidRPr="00E30A64" w:rsidRDefault="006B6CE9" w:rsidP="00A733B4">
      <w:pPr>
        <w:spacing w:after="0" w:line="240" w:lineRule="auto"/>
        <w:ind w:left="720"/>
        <w:contextualSpacing/>
        <w:rPr>
          <w:rFonts w:ascii="Times New Roman" w:hAnsi="Times New Roman" w:cs="Times New Roman"/>
          <w:sz w:val="24"/>
          <w:szCs w:val="24"/>
        </w:rPr>
      </w:pPr>
      <w:r w:rsidRPr="00E30A64">
        <w:rPr>
          <w:rFonts w:ascii="Times New Roman" w:hAnsi="Times New Roman" w:cs="Times New Roman"/>
          <w:sz w:val="24"/>
          <w:szCs w:val="24"/>
        </w:rPr>
        <w:t xml:space="preserve">A </w:t>
      </w:r>
      <w:r w:rsidR="007D0252" w:rsidRPr="00E30A64">
        <w:rPr>
          <w:rFonts w:ascii="Times New Roman" w:hAnsi="Times New Roman" w:cs="Times New Roman"/>
          <w:sz w:val="24"/>
          <w:szCs w:val="24"/>
        </w:rPr>
        <w:t xml:space="preserve">data collection method that involves a conversation between two people.  </w:t>
      </w:r>
      <w:r w:rsidR="00B50FEF" w:rsidRPr="00E30A64">
        <w:rPr>
          <w:rFonts w:ascii="Times New Roman" w:hAnsi="Times New Roman" w:cs="Times New Roman"/>
          <w:sz w:val="24"/>
          <w:szCs w:val="24"/>
        </w:rPr>
        <w:t xml:space="preserve">An interview can consist of questions from </w:t>
      </w:r>
      <w:r w:rsidR="007D0252" w:rsidRPr="00E30A64">
        <w:rPr>
          <w:rFonts w:ascii="Times New Roman" w:hAnsi="Times New Roman" w:cs="Times New Roman"/>
          <w:sz w:val="24"/>
          <w:szCs w:val="24"/>
        </w:rPr>
        <w:t>a structured survey instrument</w:t>
      </w:r>
      <w:r w:rsidR="00833149">
        <w:rPr>
          <w:rFonts w:ascii="Times New Roman" w:hAnsi="Times New Roman" w:cs="Times New Roman"/>
          <w:sz w:val="24"/>
          <w:szCs w:val="24"/>
        </w:rPr>
        <w:t xml:space="preserve"> (i.e., quantitative data collection)</w:t>
      </w:r>
      <w:r w:rsidR="007D0252" w:rsidRPr="00E30A64">
        <w:rPr>
          <w:rFonts w:ascii="Times New Roman" w:hAnsi="Times New Roman" w:cs="Times New Roman"/>
          <w:sz w:val="24"/>
          <w:szCs w:val="24"/>
        </w:rPr>
        <w:t xml:space="preserve"> or a more flexible interview guide</w:t>
      </w:r>
      <w:r w:rsidR="00833149">
        <w:rPr>
          <w:rFonts w:ascii="Times New Roman" w:hAnsi="Times New Roman" w:cs="Times New Roman"/>
          <w:sz w:val="24"/>
          <w:szCs w:val="24"/>
        </w:rPr>
        <w:t xml:space="preserve"> with open questions (i.e., qualitative data collection)</w:t>
      </w:r>
      <w:r w:rsidR="007D0252" w:rsidRPr="00E30A64">
        <w:rPr>
          <w:rFonts w:ascii="Times New Roman" w:hAnsi="Times New Roman" w:cs="Times New Roman"/>
          <w:sz w:val="24"/>
          <w:szCs w:val="24"/>
        </w:rPr>
        <w:t>, depending on the type and goal of the research</w:t>
      </w:r>
      <w:r w:rsidRPr="00E30A64">
        <w:rPr>
          <w:rFonts w:ascii="Times New Roman" w:hAnsi="Times New Roman" w:cs="Times New Roman"/>
          <w:sz w:val="24"/>
          <w:szCs w:val="24"/>
        </w:rPr>
        <w:t xml:space="preserve">. </w:t>
      </w:r>
      <w:r w:rsidR="00B50FEF" w:rsidRPr="00E30A64">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&lt;EndNote&gt;&lt;Cite&gt;&lt;Author&gt;Leonard&lt;/Author&gt;&lt;Year&gt;2003&lt;/Year&gt;&lt;RecNum&gt;60&lt;/RecNum&gt;&lt;DisplayText&gt;(Leonard, 2003)&lt;/DisplayText&gt;&lt;record&gt;&lt;rec-number&gt;60&lt;/rec-number&gt;&lt;foreign-keys&gt;&lt;key app="EN" db-id="wdfs0d2x20ast9eaetrp9waj5fttxre0rt5s"&gt;60&lt;/key&gt;&lt;/foreign-keys&gt;&lt;ref-type name="Book Section"&gt;5&lt;/ref-type&gt;&lt;contributors&gt;&lt;authors&gt;&lt;author&gt;Leonard,&lt;/author&gt;&lt;/authors&gt;&lt;secondary-authors&gt;&lt;author&gt;Miller R.L.,&lt;/author&gt;&lt;author&gt;Brewer J.D.,&lt;/author&gt;&lt;/secondary-authors&gt;&lt;/contributors&gt;&lt;titles&gt;&lt;title&gt;Interviews.&lt;/title&gt;&lt;secondary-title&gt;The A-Z of Social Research.&lt;/secondary-title&gt;&lt;short-title&gt;Interviews. The A-Z of Social Research. SAGE Publications, Ltd&lt;/short-title&gt;&lt;/titles&gt;&lt;pages&gt;167-172&lt;/pages&gt;&lt;dates&gt;&lt;year&gt;2003&lt;/year&gt;&lt;/dates&gt;&lt;publisher&gt;SAGE Publications, Ltd.&lt;/publisher&gt;&lt;urls&gt;&lt;related-urls&gt;&lt;url&gt;http://dx.doi.org/10.4135/9780857020024&lt;/url&gt;&lt;/related-urls&gt;&lt;/urls&gt;&lt;electronic-resource-num&gt;doi: 10.4135/9780857020024&lt;/electronic-resource-num&gt;&lt;remote-database-name&gt;SAGE Research Methods&lt;/remote-database-name&gt;&lt;remote-database-provider&gt;SAGE Publications, Ltd&lt;/remote-database-provider&gt;&lt;language&gt;English&lt;/language&gt;&lt;/record&gt;&lt;/Cite&gt;&lt;/EndNote&gt;</w:instrText>
      </w:r>
      <w:r w:rsidR="00B50FEF" w:rsidRPr="00E30A64">
        <w:rPr>
          <w:rFonts w:ascii="Times New Roman" w:hAnsi="Times New Roman" w:cs="Times New Roman"/>
          <w:sz w:val="24"/>
          <w:szCs w:val="24"/>
        </w:rPr>
        <w:fldChar w:fldCharType="separate"/>
      </w:r>
      <w:r w:rsidR="00306F79">
        <w:rPr>
          <w:rFonts w:ascii="Times New Roman" w:hAnsi="Times New Roman" w:cs="Times New Roman"/>
          <w:noProof/>
          <w:sz w:val="24"/>
          <w:szCs w:val="24"/>
        </w:rPr>
        <w:t>(</w:t>
      </w:r>
      <w:hyperlink w:anchor="_ENREF_26" w:tooltip="Leonard, 2003 #60" w:history="1">
        <w:r w:rsidR="00EF2F10">
          <w:rPr>
            <w:rFonts w:ascii="Times New Roman" w:hAnsi="Times New Roman" w:cs="Times New Roman"/>
            <w:noProof/>
            <w:sz w:val="24"/>
            <w:szCs w:val="24"/>
          </w:rPr>
          <w:t>Leonard, 2003</w:t>
        </w:r>
      </w:hyperlink>
      <w:r w:rsidR="00306F79">
        <w:rPr>
          <w:rFonts w:ascii="Times New Roman" w:hAnsi="Times New Roman" w:cs="Times New Roman"/>
          <w:noProof/>
          <w:sz w:val="24"/>
          <w:szCs w:val="24"/>
        </w:rPr>
        <w:t>)</w:t>
      </w:r>
      <w:r w:rsidR="00B50FEF" w:rsidRPr="00E30A64">
        <w:rPr>
          <w:rFonts w:ascii="Times New Roman" w:hAnsi="Times New Roman" w:cs="Times New Roman"/>
          <w:sz w:val="24"/>
          <w:szCs w:val="24"/>
        </w:rPr>
        <w:fldChar w:fldCharType="end"/>
      </w:r>
    </w:p>
    <w:p w14:paraId="0A0C961F" w14:textId="77777777" w:rsidR="004423E7" w:rsidRPr="00E30A64" w:rsidRDefault="004423E7" w:rsidP="00A733B4">
      <w:pPr>
        <w:spacing w:after="0" w:line="240" w:lineRule="auto"/>
        <w:ind w:left="720"/>
        <w:contextualSpacing/>
        <w:rPr>
          <w:rFonts w:ascii="Times New Roman" w:hAnsi="Times New Roman" w:cs="Times New Roman"/>
          <w:b/>
          <w:sz w:val="24"/>
          <w:szCs w:val="24"/>
        </w:rPr>
      </w:pPr>
    </w:p>
    <w:p w14:paraId="1FE7EA85" w14:textId="77777777" w:rsidR="00F07C9D" w:rsidRDefault="00F07C9D" w:rsidP="00A733B4">
      <w:pPr>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Logic Model of Change:</w:t>
      </w:r>
    </w:p>
    <w:p w14:paraId="1F1CC031" w14:textId="7FF8E6A7" w:rsidR="00F07C9D" w:rsidRDefault="00F07C9D" w:rsidP="00F07C9D">
      <w:pPr>
        <w:spacing w:after="0" w:line="240" w:lineRule="auto"/>
        <w:ind w:left="720"/>
        <w:contextualSpacing/>
        <w:rPr>
          <w:rFonts w:ascii="Times New Roman" w:eastAsia="Times New Roman" w:hAnsi="Times New Roman" w:cs="Times New Roman"/>
          <w:sz w:val="24"/>
          <w:szCs w:val="24"/>
          <w:lang w:val="en"/>
        </w:rPr>
      </w:pPr>
      <w:r w:rsidRPr="00F07C9D">
        <w:rPr>
          <w:rFonts w:ascii="Times New Roman" w:eastAsia="Times New Roman" w:hAnsi="Times New Roman" w:cs="Times New Roman"/>
          <w:sz w:val="24"/>
          <w:szCs w:val="24"/>
          <w:lang w:val="en"/>
        </w:rPr>
        <w:t xml:space="preserve">A visual display (i.e., diagram) and/ or narrative description </w:t>
      </w:r>
      <w:r w:rsidR="00195454">
        <w:rPr>
          <w:rFonts w:ascii="Times New Roman" w:eastAsia="Times New Roman" w:hAnsi="Times New Roman" w:cs="Times New Roman"/>
          <w:sz w:val="24"/>
          <w:szCs w:val="24"/>
          <w:lang w:val="en"/>
        </w:rPr>
        <w:t xml:space="preserve">of </w:t>
      </w:r>
      <w:r w:rsidRPr="00F07C9D">
        <w:rPr>
          <w:rFonts w:ascii="Times New Roman" w:eastAsia="Times New Roman" w:hAnsi="Times New Roman" w:cs="Times New Roman"/>
          <w:sz w:val="24"/>
          <w:szCs w:val="24"/>
          <w:lang w:val="en"/>
        </w:rPr>
        <w:t xml:space="preserve">what change is needed in </w:t>
      </w:r>
      <w:r w:rsidR="00195454">
        <w:rPr>
          <w:rFonts w:ascii="Times New Roman" w:eastAsia="Times New Roman" w:hAnsi="Times New Roman" w:cs="Times New Roman"/>
          <w:sz w:val="24"/>
          <w:szCs w:val="24"/>
          <w:lang w:val="en"/>
        </w:rPr>
        <w:t xml:space="preserve">the </w:t>
      </w:r>
      <w:r w:rsidRPr="00F07C9D">
        <w:rPr>
          <w:rFonts w:ascii="Times New Roman" w:eastAsia="Times New Roman" w:hAnsi="Times New Roman" w:cs="Times New Roman"/>
          <w:sz w:val="24"/>
          <w:szCs w:val="24"/>
          <w:lang w:val="en"/>
        </w:rPr>
        <w:t xml:space="preserve">determinants of health promoting behaviors and/ or environmental conditions to </w:t>
      </w:r>
      <w:r w:rsidR="00195454">
        <w:rPr>
          <w:rFonts w:ascii="Times New Roman" w:eastAsia="Times New Roman" w:hAnsi="Times New Roman" w:cs="Times New Roman"/>
          <w:sz w:val="24"/>
          <w:szCs w:val="24"/>
          <w:lang w:val="en"/>
        </w:rPr>
        <w:t>address</w:t>
      </w:r>
      <w:r w:rsidRPr="00F07C9D">
        <w:rPr>
          <w:rFonts w:ascii="Times New Roman" w:eastAsia="Times New Roman" w:hAnsi="Times New Roman" w:cs="Times New Roman"/>
          <w:sz w:val="24"/>
          <w:szCs w:val="24"/>
          <w:lang w:val="en"/>
        </w:rPr>
        <w:t xml:space="preserve"> the health problem; and strategic points at which action can be taken to change the outcome</w:t>
      </w:r>
      <w:r w:rsidR="002020FB">
        <w:rPr>
          <w:rFonts w:ascii="Times New Roman" w:eastAsia="Times New Roman" w:hAnsi="Times New Roman" w:cs="Times New Roman"/>
          <w:sz w:val="24"/>
          <w:szCs w:val="24"/>
          <w:lang w:val="en"/>
        </w:rPr>
        <w:t>.</w:t>
      </w:r>
      <w:r w:rsidR="00EF6CE4">
        <w:rPr>
          <w:rFonts w:ascii="Times New Roman" w:eastAsia="Times New Roman" w:hAnsi="Times New Roman" w:cs="Times New Roman"/>
          <w:sz w:val="24"/>
          <w:szCs w:val="24"/>
          <w:lang w:val="en"/>
        </w:rPr>
        <w:t xml:space="preserve"> </w:t>
      </w:r>
      <w:r w:rsidR="00EF6CE4">
        <w:rPr>
          <w:rFonts w:ascii="Times New Roman" w:eastAsia="Times New Roman" w:hAnsi="Times New Roman" w:cs="Times New Roman"/>
          <w:sz w:val="24"/>
          <w:szCs w:val="24"/>
          <w:lang w:val="en"/>
        </w:rPr>
        <w:fldChar w:fldCharType="begin"/>
      </w:r>
      <w:r w:rsidR="005812C2">
        <w:rPr>
          <w:rFonts w:ascii="Times New Roman" w:eastAsia="Times New Roman" w:hAnsi="Times New Roman" w:cs="Times New Roman"/>
          <w:sz w:val="24"/>
          <w:szCs w:val="24"/>
          <w:lang w:val="en"/>
        </w:rPr>
        <w:instrText xml:space="preserve"> ADDIN EN.CITE &lt;EndNote&gt;&lt;Cite&gt;&lt;Year&gt;2011&lt;/Year&gt;&lt;RecNum&gt;77&lt;/RecNum&gt;&lt;DisplayText&gt;(Center for Training and Research Translation, 2013; Community Preventive Services Task Force, 2011; NCI, 2011)&lt;/DisplayText&gt;&lt;record&gt;&lt;rec-number&gt;77&lt;/rec-number&gt;&lt;foreign-keys&gt;&lt;key app="EN" db-id="wdfs0d2x20ast9eaetrp9waj5fttxre0rt5s"&gt;77&lt;/key&gt;&lt;/foreign-keys&gt;&lt;ref-type name="Web Page"&gt;12&lt;/ref-type&gt;&lt;contributors&gt;&lt;authors&gt;&lt;author&gt;Community Preventive Services Task Force,&lt;/author&gt;&lt;/authors&gt;&lt;/contributors&gt;&lt;titles&gt;&lt;title&gt;The Community Guide to Preventive Services&lt;/title&gt;&lt;/titles&gt;&lt;volume&gt;2011&lt;/volume&gt;&lt;number&gt;March 4 &lt;/number&gt;&lt;dates&gt;&lt;year&gt;2011&lt;/year&gt;&lt;/dates&gt;&lt;publisher&gt;Task Force for Preventive Services. Centers for Disease Control and Prevention&lt;/publisher&gt;&lt;urls&gt;&lt;related-urls&gt;&lt;url&gt;http://www.thecommunityguide.org&lt;/url&gt;&lt;/related-urls&gt;&lt;/urls&gt;&lt;/record&gt;&lt;/Cite&gt;&lt;Cite&gt;&lt;Author&gt;NCI&lt;/Author&gt;&lt;Year&gt;2011&lt;/Year&gt;&lt;RecNum&gt;78&lt;/RecNum&gt;&lt;record&gt;&lt;rec-number&gt;78&lt;/rec-number&gt;&lt;foreign-keys&gt;&lt;key app="EN" db-id="wdfs0d2x20ast9eaetrp9waj5fttxre0rt5s"&gt;78&lt;/key&gt;&lt;/foreign-keys&gt;&lt;ref-type name="Web Page"&gt;12&lt;/ref-type&gt;&lt;contributors&gt;&lt;authors&gt;&lt;author&gt;NCI&lt;/author&gt;&lt;/authors&gt;&lt;/contributors&gt;&lt;titles&gt;&lt;title&gt;Using What Works&lt;/title&gt;&lt;/titles&gt;&lt;volume&gt;2011&lt;/volume&gt;&lt;number&gt;March 4&lt;/number&gt;&lt;dates&gt;&lt;year&gt;2011&lt;/year&gt;&lt;/dates&gt;&lt;publisher&gt;National Cancer Institute. National Institutes of Health&lt;/publisher&gt;&lt;urls&gt;&lt;related-urls&gt;&lt;url&gt; http://cancercontrol.cancer.gov/use_what_works/start.htm&lt;/url&gt;&lt;/related-urls&gt;&lt;/urls&gt;&lt;/record&gt;&lt;/Cite&gt;&lt;Cite&gt;&lt;Author&gt;Center for Training and Research Translation&lt;/Author&gt;&lt;Year&gt;2013&lt;/Year&gt;&lt;RecNum&gt;79&lt;/RecNum&gt;&lt;record&gt;&lt;rec-number&gt;79&lt;/rec-number&gt;&lt;foreign-keys&gt;&lt;key app="EN" db-id="wdfs0d2x20ast9eaetrp9waj5fttxre0rt5s"&gt;79&lt;/key&gt;&lt;/foreign-keys&gt;&lt;ref-type name="Web Page"&gt;12&lt;/ref-type&gt;&lt;contributors&gt;&lt;authors&gt;&lt;author&gt;Center for Training and Research Translation,&lt;/author&gt;&lt;/authors&gt;&lt;/contributors&gt;&lt;titles&gt;&lt;/titles&gt;&lt;dates&gt;&lt;year&gt;2013&lt;/year&gt;&lt;/dates&gt;&lt;urls&gt;&lt;related-urls&gt;&lt;url&gt;http://centertrt.org/&lt;/url&gt;&lt;/related-urls&gt;&lt;/urls&gt;&lt;/record&gt;&lt;/Cite&gt;&lt;/EndNote&gt;</w:instrText>
      </w:r>
      <w:r w:rsidR="00EF6CE4">
        <w:rPr>
          <w:rFonts w:ascii="Times New Roman" w:eastAsia="Times New Roman" w:hAnsi="Times New Roman" w:cs="Times New Roman"/>
          <w:sz w:val="24"/>
          <w:szCs w:val="24"/>
          <w:lang w:val="en"/>
        </w:rPr>
        <w:fldChar w:fldCharType="separate"/>
      </w:r>
      <w:r w:rsidR="005812C2">
        <w:rPr>
          <w:rFonts w:ascii="Times New Roman" w:eastAsia="Times New Roman" w:hAnsi="Times New Roman" w:cs="Times New Roman"/>
          <w:noProof/>
          <w:sz w:val="24"/>
          <w:szCs w:val="24"/>
          <w:lang w:val="en"/>
        </w:rPr>
        <w:t>(</w:t>
      </w:r>
      <w:hyperlink w:anchor="_ENREF_9" w:tooltip="Center for Training and Research Translation, 2013 #79" w:history="1">
        <w:r w:rsidR="00EF2F10">
          <w:rPr>
            <w:rFonts w:ascii="Times New Roman" w:eastAsia="Times New Roman" w:hAnsi="Times New Roman" w:cs="Times New Roman"/>
            <w:noProof/>
            <w:sz w:val="24"/>
            <w:szCs w:val="24"/>
            <w:lang w:val="en"/>
          </w:rPr>
          <w:t>Center for Training and Research Translation, 2013</w:t>
        </w:r>
      </w:hyperlink>
      <w:r w:rsidR="005812C2">
        <w:rPr>
          <w:rFonts w:ascii="Times New Roman" w:eastAsia="Times New Roman" w:hAnsi="Times New Roman" w:cs="Times New Roman"/>
          <w:noProof/>
          <w:sz w:val="24"/>
          <w:szCs w:val="24"/>
          <w:lang w:val="en"/>
        </w:rPr>
        <w:t xml:space="preserve">; </w:t>
      </w:r>
      <w:hyperlink w:anchor="_ENREF_16" w:tooltip="Community Preventive Services Task Force, 2011 #77" w:history="1">
        <w:r w:rsidR="00EF2F10">
          <w:rPr>
            <w:rFonts w:ascii="Times New Roman" w:eastAsia="Times New Roman" w:hAnsi="Times New Roman" w:cs="Times New Roman"/>
            <w:noProof/>
            <w:sz w:val="24"/>
            <w:szCs w:val="24"/>
            <w:lang w:val="en"/>
          </w:rPr>
          <w:t>Community Preventive Services Task Force, 2011</w:t>
        </w:r>
      </w:hyperlink>
      <w:r w:rsidR="005812C2">
        <w:rPr>
          <w:rFonts w:ascii="Times New Roman" w:eastAsia="Times New Roman" w:hAnsi="Times New Roman" w:cs="Times New Roman"/>
          <w:noProof/>
          <w:sz w:val="24"/>
          <w:szCs w:val="24"/>
          <w:lang w:val="en"/>
        </w:rPr>
        <w:t xml:space="preserve">; </w:t>
      </w:r>
      <w:hyperlink w:anchor="_ENREF_35" w:tooltip="NCI, 2011 #78" w:history="1">
        <w:r w:rsidR="00EF2F10">
          <w:rPr>
            <w:rFonts w:ascii="Times New Roman" w:eastAsia="Times New Roman" w:hAnsi="Times New Roman" w:cs="Times New Roman"/>
            <w:noProof/>
            <w:sz w:val="24"/>
            <w:szCs w:val="24"/>
            <w:lang w:val="en"/>
          </w:rPr>
          <w:t>NCI, 2011</w:t>
        </w:r>
      </w:hyperlink>
      <w:r w:rsidR="005812C2">
        <w:rPr>
          <w:rFonts w:ascii="Times New Roman" w:eastAsia="Times New Roman" w:hAnsi="Times New Roman" w:cs="Times New Roman"/>
          <w:noProof/>
          <w:sz w:val="24"/>
          <w:szCs w:val="24"/>
          <w:lang w:val="en"/>
        </w:rPr>
        <w:t>)</w:t>
      </w:r>
      <w:r w:rsidR="00EF6CE4">
        <w:rPr>
          <w:rFonts w:ascii="Times New Roman" w:eastAsia="Times New Roman" w:hAnsi="Times New Roman" w:cs="Times New Roman"/>
          <w:sz w:val="24"/>
          <w:szCs w:val="24"/>
          <w:lang w:val="en"/>
        </w:rPr>
        <w:fldChar w:fldCharType="end"/>
      </w:r>
    </w:p>
    <w:p w14:paraId="3A7F49CA" w14:textId="77777777" w:rsidR="00796538" w:rsidRDefault="00796538" w:rsidP="00F07C9D">
      <w:pPr>
        <w:spacing w:after="0" w:line="240" w:lineRule="auto"/>
        <w:ind w:left="720"/>
        <w:contextualSpacing/>
        <w:rPr>
          <w:rFonts w:ascii="Times New Roman" w:eastAsia="Times New Roman" w:hAnsi="Times New Roman" w:cs="Times New Roman"/>
          <w:sz w:val="24"/>
          <w:szCs w:val="24"/>
          <w:lang w:val="en"/>
        </w:rPr>
      </w:pPr>
    </w:p>
    <w:p w14:paraId="2B01D074" w14:textId="7FA6BBCB" w:rsidR="00796538" w:rsidRPr="0043274D" w:rsidRDefault="00796538" w:rsidP="00796538">
      <w:pPr>
        <w:spacing w:after="0" w:line="240" w:lineRule="auto"/>
        <w:contextualSpacing/>
        <w:rPr>
          <w:rFonts w:ascii="Times New Roman" w:eastAsia="Times New Roman" w:hAnsi="Times New Roman" w:cs="Times New Roman"/>
          <w:b/>
          <w:sz w:val="24"/>
          <w:szCs w:val="24"/>
          <w:lang w:val="en"/>
        </w:rPr>
      </w:pPr>
      <w:r w:rsidRPr="0043274D">
        <w:rPr>
          <w:rFonts w:ascii="Times New Roman" w:eastAsia="Times New Roman" w:hAnsi="Times New Roman" w:cs="Times New Roman"/>
          <w:b/>
          <w:sz w:val="24"/>
          <w:szCs w:val="24"/>
          <w:lang w:val="en"/>
        </w:rPr>
        <w:t>Meta-analysis</w:t>
      </w:r>
    </w:p>
    <w:p w14:paraId="0CFEFD2F" w14:textId="198E9008" w:rsidR="00531C58" w:rsidRPr="0043274D" w:rsidRDefault="00531C58" w:rsidP="0043274D">
      <w:pPr>
        <w:spacing w:after="0" w:line="240" w:lineRule="auto"/>
        <w:ind w:left="720"/>
        <w:contextualSpacing/>
        <w:rPr>
          <w:rFonts w:ascii="Times New Roman" w:eastAsia="Times New Roman" w:hAnsi="Times New Roman" w:cs="Times New Roman"/>
          <w:sz w:val="24"/>
          <w:szCs w:val="24"/>
          <w:lang w:val="en"/>
        </w:rPr>
      </w:pPr>
      <w:r w:rsidRPr="0043274D">
        <w:rPr>
          <w:rFonts w:ascii="Times New Roman" w:eastAsia="Times New Roman" w:hAnsi="Times New Roman" w:cs="Times New Roman"/>
          <w:sz w:val="24"/>
          <w:szCs w:val="24"/>
          <w:lang w:val="en"/>
        </w:rPr>
        <w:t>A quantitative approach in which individual study findings addressing a common problem are statistically integrated and analyzed to determine the effectiveness of interventions</w:t>
      </w:r>
      <w:r w:rsidR="0043274D" w:rsidRPr="0043274D">
        <w:rPr>
          <w:rFonts w:ascii="Times New Roman" w:eastAsia="Times New Roman" w:hAnsi="Times New Roman" w:cs="Times New Roman"/>
          <w:sz w:val="24"/>
          <w:szCs w:val="24"/>
          <w:lang w:val="en"/>
        </w:rPr>
        <w:t xml:space="preserve">. </w:t>
      </w:r>
      <w:r w:rsidRPr="0043274D">
        <w:rPr>
          <w:rFonts w:ascii="Times New Roman" w:eastAsia="Times New Roman" w:hAnsi="Times New Roman" w:cs="Times New Roman"/>
          <w:sz w:val="24"/>
          <w:szCs w:val="24"/>
          <w:lang w:val="en"/>
        </w:rPr>
        <w:t xml:space="preserve"> </w:t>
      </w:r>
      <w:r w:rsidR="0043274D">
        <w:rPr>
          <w:rFonts w:ascii="Times New Roman" w:eastAsia="Times New Roman" w:hAnsi="Times New Roman" w:cs="Times New Roman"/>
          <w:sz w:val="24"/>
          <w:szCs w:val="24"/>
          <w:lang w:val="en"/>
        </w:rPr>
        <w:fldChar w:fldCharType="begin"/>
      </w:r>
      <w:r w:rsidR="005812C2">
        <w:rPr>
          <w:rFonts w:ascii="Times New Roman" w:eastAsia="Times New Roman" w:hAnsi="Times New Roman" w:cs="Times New Roman"/>
          <w:sz w:val="24"/>
          <w:szCs w:val="24"/>
          <w:lang w:val="en"/>
        </w:rPr>
        <w:instrText xml:space="preserve"> ADDIN EN.CITE &lt;EndNote&gt;&lt;Cite&gt;&lt;Year&gt;2011&lt;/Year&gt;&lt;RecNum&gt;77&lt;/RecNum&gt;&lt;DisplayText&gt;(Community Preventive Services Task Force, 2011)&lt;/DisplayText&gt;&lt;record&gt;&lt;rec-number&gt;77&lt;/rec-number&gt;&lt;foreign-keys&gt;&lt;key app="EN" db-id="wdfs0d2x20ast9eaetrp9waj5fttxre0rt5s"&gt;77&lt;/key&gt;&lt;/foreign-keys&gt;&lt;ref-type name="Web Page"&gt;12&lt;/ref-type&gt;&lt;contributors&gt;&lt;authors&gt;&lt;author&gt;Community Preventive Services Task Force,&lt;/author&gt;&lt;/authors&gt;&lt;/contributors&gt;&lt;titles&gt;&lt;title&gt;The Community Guide to Preventive Services&lt;/title&gt;&lt;/titles&gt;&lt;volume&gt;2011&lt;/volume&gt;&lt;number&gt;March 4 &lt;/number&gt;&lt;dates&gt;&lt;year&gt;2011&lt;/year&gt;&lt;/dates&gt;&lt;publisher&gt;Task Force for Preventive Services. Centers for Disease Control and Prevention&lt;/publisher&gt;&lt;urls&gt;&lt;related-urls&gt;&lt;url&gt;http://www.thecommunityguide.org&lt;/url&gt;&lt;/related-urls&gt;&lt;/urls&gt;&lt;/record&gt;&lt;/Cite&gt;&lt;/EndNote&gt;</w:instrText>
      </w:r>
      <w:r w:rsidR="0043274D">
        <w:rPr>
          <w:rFonts w:ascii="Times New Roman" w:eastAsia="Times New Roman" w:hAnsi="Times New Roman" w:cs="Times New Roman"/>
          <w:sz w:val="24"/>
          <w:szCs w:val="24"/>
          <w:lang w:val="en"/>
        </w:rPr>
        <w:fldChar w:fldCharType="separate"/>
      </w:r>
      <w:r w:rsidR="005812C2">
        <w:rPr>
          <w:rFonts w:ascii="Times New Roman" w:eastAsia="Times New Roman" w:hAnsi="Times New Roman" w:cs="Times New Roman"/>
          <w:noProof/>
          <w:sz w:val="24"/>
          <w:szCs w:val="24"/>
          <w:lang w:val="en"/>
        </w:rPr>
        <w:t>(</w:t>
      </w:r>
      <w:hyperlink w:anchor="_ENREF_16" w:tooltip="Community Preventive Services Task Force, 2011 #77" w:history="1">
        <w:r w:rsidR="00EF2F10">
          <w:rPr>
            <w:rFonts w:ascii="Times New Roman" w:eastAsia="Times New Roman" w:hAnsi="Times New Roman" w:cs="Times New Roman"/>
            <w:noProof/>
            <w:sz w:val="24"/>
            <w:szCs w:val="24"/>
            <w:lang w:val="en"/>
          </w:rPr>
          <w:t>Community Preventive Services Task Force, 2011</w:t>
        </w:r>
      </w:hyperlink>
      <w:r w:rsidR="005812C2">
        <w:rPr>
          <w:rFonts w:ascii="Times New Roman" w:eastAsia="Times New Roman" w:hAnsi="Times New Roman" w:cs="Times New Roman"/>
          <w:noProof/>
          <w:sz w:val="24"/>
          <w:szCs w:val="24"/>
          <w:lang w:val="en"/>
        </w:rPr>
        <w:t>)</w:t>
      </w:r>
      <w:r w:rsidR="0043274D">
        <w:rPr>
          <w:rFonts w:ascii="Times New Roman" w:eastAsia="Times New Roman" w:hAnsi="Times New Roman" w:cs="Times New Roman"/>
          <w:sz w:val="24"/>
          <w:szCs w:val="24"/>
          <w:lang w:val="en"/>
        </w:rPr>
        <w:fldChar w:fldCharType="end"/>
      </w:r>
    </w:p>
    <w:p w14:paraId="2D05E368" w14:textId="4147437C" w:rsidR="00F07C9D" w:rsidRPr="00F07C9D" w:rsidRDefault="00796538" w:rsidP="00A733B4">
      <w:pPr>
        <w:spacing w:after="0" w:line="240" w:lineRule="auto"/>
        <w:contextualSpacing/>
        <w:rPr>
          <w:rFonts w:ascii="Times New Roman" w:hAnsi="Times New Roman" w:cs="Times New Roman"/>
          <w:b/>
          <w:sz w:val="24"/>
          <w:szCs w:val="24"/>
        </w:rPr>
      </w:pPr>
      <w:r>
        <w:rPr>
          <w:rFonts w:ascii="Times New Roman" w:eastAsia="Times New Roman" w:hAnsi="Times New Roman" w:cs="Times New Roman"/>
          <w:b/>
          <w:sz w:val="24"/>
          <w:szCs w:val="24"/>
          <w:lang w:val="en"/>
        </w:rPr>
        <w:tab/>
      </w:r>
    </w:p>
    <w:p w14:paraId="55F1CAD2" w14:textId="77777777" w:rsidR="006B6CE9" w:rsidRPr="00E30A64" w:rsidRDefault="006B6CE9" w:rsidP="00A733B4">
      <w:pPr>
        <w:spacing w:after="0" w:line="240" w:lineRule="auto"/>
        <w:contextualSpacing/>
        <w:rPr>
          <w:rFonts w:ascii="Times New Roman" w:hAnsi="Times New Roman" w:cs="Times New Roman"/>
          <w:b/>
          <w:sz w:val="24"/>
          <w:szCs w:val="24"/>
        </w:rPr>
      </w:pPr>
      <w:r w:rsidRPr="00E30A64">
        <w:rPr>
          <w:rFonts w:ascii="Times New Roman" w:hAnsi="Times New Roman" w:cs="Times New Roman"/>
          <w:b/>
          <w:sz w:val="24"/>
          <w:szCs w:val="24"/>
        </w:rPr>
        <w:t>Morbidity</w:t>
      </w:r>
      <w:r w:rsidR="001631E5" w:rsidRPr="00E30A64">
        <w:rPr>
          <w:rFonts w:ascii="Times New Roman" w:hAnsi="Times New Roman" w:cs="Times New Roman"/>
          <w:b/>
          <w:sz w:val="24"/>
          <w:szCs w:val="24"/>
        </w:rPr>
        <w:t>:</w:t>
      </w:r>
    </w:p>
    <w:p w14:paraId="37FEC36A" w14:textId="2A4E2679" w:rsidR="00773207" w:rsidRPr="00E30A64" w:rsidRDefault="00B50FEF" w:rsidP="00A733B4">
      <w:pPr>
        <w:spacing w:after="0" w:line="240" w:lineRule="auto"/>
        <w:ind w:left="720"/>
        <w:contextualSpacing/>
        <w:rPr>
          <w:rFonts w:ascii="Times New Roman" w:hAnsi="Times New Roman" w:cs="Times New Roman"/>
          <w:sz w:val="24"/>
          <w:szCs w:val="24"/>
        </w:rPr>
      </w:pPr>
      <w:r w:rsidRPr="00E30A64">
        <w:rPr>
          <w:rFonts w:ascii="Times New Roman" w:hAnsi="Times New Roman" w:cs="Times New Roman"/>
          <w:sz w:val="24"/>
          <w:szCs w:val="24"/>
        </w:rPr>
        <w:t>Disease, illness, or disability that affects health and reduces quality of life</w:t>
      </w:r>
      <w:r w:rsidR="006B6CE9" w:rsidRPr="00E30A64">
        <w:rPr>
          <w:rFonts w:ascii="Times New Roman" w:hAnsi="Times New Roman" w:cs="Times New Roman"/>
          <w:sz w:val="24"/>
          <w:szCs w:val="24"/>
        </w:rPr>
        <w:t>.</w:t>
      </w:r>
      <w:r w:rsidR="00773207" w:rsidRPr="00E30A64">
        <w:rPr>
          <w:rFonts w:ascii="Times New Roman" w:hAnsi="Times New Roman" w:cs="Times New Roman"/>
          <w:sz w:val="24"/>
          <w:szCs w:val="24"/>
        </w:rPr>
        <w:t xml:space="preserve"> </w:t>
      </w:r>
      <w:r w:rsidR="00545F00" w:rsidRPr="00E30A64">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&lt;EndNote&gt;&lt;Cite&gt;&lt;Author&gt;Agency for Toxic Substances and Disease Registry (ATSDR)&lt;/Author&gt;&lt;Year&gt;2009&lt;/Year&gt;&lt;RecNum&gt;25&lt;/RecNum&gt;&lt;DisplayText&gt;(Agency for Toxic Substances and Disease Registry (ATSDR), 2009)&lt;/DisplayText&gt;&lt;record&gt;&lt;rec-number&gt;25&lt;/rec-number&gt;&lt;foreign-keys&gt;&lt;key app="EN" db-id="wdfs0d2x20ast9eaetrp9waj5fttxre0rt5s"&gt;25&lt;/key&gt;&lt;key app="ENWeb" db-id=""&gt;0&lt;/key&gt;&lt;/foreign-keys&gt;&lt;ref-type name="Web Page"&gt;12&lt;/ref-type&gt;&lt;contributors&gt;&lt;authors&gt;&lt;author&gt;Agency for Toxic Substances and Disease Registry (ATSDR),&lt;/author&gt;&lt;/authors&gt;&lt;/contributors&gt;&lt;titles&gt;&lt;title&gt;Glossary of Terms&lt;/title&gt;&lt;/titles&gt;&lt;volume&gt;2012&lt;/volume&gt;&lt;number&gt;July 3&lt;/number&gt;&lt;dates&gt;&lt;year&gt;2009&lt;/year&gt;&lt;/dates&gt;&lt;urls&gt;&lt;related-urls&gt;&lt;url&gt;http://www.atsdr.cdc.gov/glossary.html&lt;/url&gt;&lt;/related-urls&gt;&lt;/urls&gt;&lt;/record&gt;&lt;/Cite&gt;&lt;/EndNote&gt;</w:instrText>
      </w:r>
      <w:r w:rsidR="00545F00" w:rsidRPr="00E30A64">
        <w:rPr>
          <w:rFonts w:ascii="Times New Roman" w:hAnsi="Times New Roman" w:cs="Times New Roman"/>
          <w:sz w:val="24"/>
          <w:szCs w:val="24"/>
        </w:rPr>
        <w:fldChar w:fldCharType="separate"/>
      </w:r>
      <w:r w:rsidR="0028603D" w:rsidRPr="00E30A64">
        <w:rPr>
          <w:rFonts w:ascii="Times New Roman" w:hAnsi="Times New Roman" w:cs="Times New Roman"/>
          <w:noProof/>
          <w:sz w:val="24"/>
          <w:szCs w:val="24"/>
        </w:rPr>
        <w:t>(</w:t>
      </w:r>
      <w:hyperlink w:anchor="_ENREF_1" w:tooltip="Agency for Toxic Substances and Disease Registry (ATSDR), 2009 #25" w:history="1">
        <w:r w:rsidR="00EF2F10" w:rsidRPr="00E30A64">
          <w:rPr>
            <w:rFonts w:ascii="Times New Roman" w:hAnsi="Times New Roman" w:cs="Times New Roman"/>
            <w:noProof/>
            <w:sz w:val="24"/>
            <w:szCs w:val="24"/>
          </w:rPr>
          <w:t>Agency for Toxic Substances and Disease Registry (ATSDR), 2009</w:t>
        </w:r>
      </w:hyperlink>
      <w:r w:rsidR="0028603D" w:rsidRPr="00E30A64">
        <w:rPr>
          <w:rFonts w:ascii="Times New Roman" w:hAnsi="Times New Roman" w:cs="Times New Roman"/>
          <w:noProof/>
          <w:sz w:val="24"/>
          <w:szCs w:val="24"/>
        </w:rPr>
        <w:t>)</w:t>
      </w:r>
      <w:r w:rsidR="00545F00" w:rsidRPr="00E30A64">
        <w:rPr>
          <w:rFonts w:ascii="Times New Roman" w:hAnsi="Times New Roman" w:cs="Times New Roman"/>
          <w:sz w:val="24"/>
          <w:szCs w:val="24"/>
        </w:rPr>
        <w:fldChar w:fldCharType="end"/>
      </w:r>
    </w:p>
    <w:p w14:paraId="439B8D47" w14:textId="77777777" w:rsidR="006B6CE9" w:rsidRPr="00E30A64" w:rsidRDefault="006B6CE9" w:rsidP="00A733B4">
      <w:pPr>
        <w:spacing w:after="0" w:line="240" w:lineRule="auto"/>
        <w:contextualSpacing/>
        <w:rPr>
          <w:rFonts w:ascii="Times New Roman" w:hAnsi="Times New Roman" w:cs="Times New Roman"/>
          <w:b/>
          <w:sz w:val="24"/>
          <w:szCs w:val="24"/>
        </w:rPr>
      </w:pPr>
    </w:p>
    <w:p w14:paraId="4187B97B" w14:textId="77777777" w:rsidR="006B6CE9" w:rsidRPr="00E30A64" w:rsidRDefault="006B6CE9" w:rsidP="00A733B4">
      <w:pPr>
        <w:spacing w:after="0" w:line="240" w:lineRule="auto"/>
        <w:contextualSpacing/>
        <w:rPr>
          <w:rFonts w:ascii="Times New Roman" w:hAnsi="Times New Roman" w:cs="Times New Roman"/>
          <w:b/>
          <w:sz w:val="24"/>
          <w:szCs w:val="24"/>
        </w:rPr>
      </w:pPr>
      <w:r w:rsidRPr="00E30A64">
        <w:rPr>
          <w:rFonts w:ascii="Times New Roman" w:hAnsi="Times New Roman" w:cs="Times New Roman"/>
          <w:b/>
          <w:sz w:val="24"/>
          <w:szCs w:val="24"/>
        </w:rPr>
        <w:t>Mortality</w:t>
      </w:r>
      <w:r w:rsidR="001631E5" w:rsidRPr="00E30A64">
        <w:rPr>
          <w:rFonts w:ascii="Times New Roman" w:hAnsi="Times New Roman" w:cs="Times New Roman"/>
          <w:b/>
          <w:sz w:val="24"/>
          <w:szCs w:val="24"/>
        </w:rPr>
        <w:t>:</w:t>
      </w:r>
    </w:p>
    <w:p w14:paraId="0EE3719D" w14:textId="2C5F75C0" w:rsidR="006B6CE9" w:rsidRPr="00E30A64" w:rsidRDefault="006B6CE9" w:rsidP="00A733B4">
      <w:pPr>
        <w:spacing w:after="0" w:line="240" w:lineRule="auto"/>
        <w:ind w:left="720"/>
        <w:contextualSpacing/>
        <w:rPr>
          <w:rFonts w:ascii="Times New Roman" w:hAnsi="Times New Roman" w:cs="Times New Roman"/>
          <w:sz w:val="24"/>
          <w:szCs w:val="24"/>
        </w:rPr>
      </w:pPr>
      <w:r w:rsidRPr="00E30A64">
        <w:rPr>
          <w:rFonts w:ascii="Times New Roman" w:hAnsi="Times New Roman" w:cs="Times New Roman"/>
          <w:sz w:val="24"/>
          <w:szCs w:val="24"/>
        </w:rPr>
        <w:t xml:space="preserve">Death. </w:t>
      </w:r>
      <w:r w:rsidR="00B50FEF" w:rsidRPr="00E30A64">
        <w:rPr>
          <w:rFonts w:ascii="Times New Roman" w:hAnsi="Times New Roman" w:cs="Times New Roman"/>
          <w:sz w:val="24"/>
          <w:szCs w:val="24"/>
        </w:rPr>
        <w:t>Researchers usually study mortality that is related to a specific cause or condition</w:t>
      </w:r>
      <w:r w:rsidRPr="00E30A64">
        <w:rPr>
          <w:rFonts w:ascii="Times New Roman" w:hAnsi="Times New Roman" w:cs="Times New Roman"/>
          <w:sz w:val="24"/>
          <w:szCs w:val="24"/>
        </w:rPr>
        <w:t>.</w:t>
      </w:r>
      <w:r w:rsidR="00773207" w:rsidRPr="00E30A64">
        <w:rPr>
          <w:rFonts w:ascii="Times New Roman" w:hAnsi="Times New Roman" w:cs="Times New Roman"/>
          <w:sz w:val="24"/>
          <w:szCs w:val="24"/>
        </w:rPr>
        <w:t xml:space="preserve"> </w:t>
      </w:r>
      <w:r w:rsidR="00545F00" w:rsidRPr="00E30A64">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&lt;EndNote&gt;&lt;Cite&gt;&lt;Author&gt;Agency for Toxic Substances and Disease Registry (ATSDR)&lt;/Author&gt;&lt;Year&gt;2009&lt;/Year&gt;&lt;RecNum&gt;25&lt;/RecNum&gt;&lt;DisplayText&gt;(Agency for Toxic Substances and Disease Registry (ATSDR), 2009)&lt;/DisplayText&gt;&lt;record&gt;&lt;rec-number&gt;25&lt;/rec-number&gt;&lt;foreign-keys&gt;&lt;key app="EN" db-id="wdfs0d2x20ast9eaetrp9waj5fttxre0rt5s"&gt;25&lt;/key&gt;&lt;key app="ENWeb" db-id=""&gt;0&lt;/key&gt;&lt;/foreign-keys&gt;&lt;ref-type name="Web Page"&gt;12&lt;/ref-type&gt;&lt;contributors&gt;&lt;authors&gt;&lt;author&gt;Agency for Toxic Substances and Disease Registry (ATSDR),&lt;/author&gt;&lt;/authors&gt;&lt;/contributors&gt;&lt;titles&gt;&lt;title&gt;Glossary of Terms&lt;/title&gt;&lt;/titles&gt;&lt;volume&gt;2012&lt;/volume&gt;&lt;number&gt;July 3&lt;/number&gt;&lt;dates&gt;&lt;year&gt;2009&lt;/year&gt;&lt;/dates&gt;&lt;urls&gt;&lt;related-urls&gt;&lt;url&gt;http://www.atsdr.cdc.gov/glossary.html&lt;/url&gt;&lt;/related-urls&gt;&lt;/urls&gt;&lt;/record&gt;&lt;/Cite&gt;&lt;/EndNote&gt;</w:instrText>
      </w:r>
      <w:r w:rsidR="00545F00" w:rsidRPr="00E30A64">
        <w:rPr>
          <w:rFonts w:ascii="Times New Roman" w:hAnsi="Times New Roman" w:cs="Times New Roman"/>
          <w:sz w:val="24"/>
          <w:szCs w:val="24"/>
        </w:rPr>
        <w:fldChar w:fldCharType="separate"/>
      </w:r>
      <w:r w:rsidR="0028603D" w:rsidRPr="00E30A64">
        <w:rPr>
          <w:rFonts w:ascii="Times New Roman" w:hAnsi="Times New Roman" w:cs="Times New Roman"/>
          <w:noProof/>
          <w:sz w:val="24"/>
          <w:szCs w:val="24"/>
        </w:rPr>
        <w:t>(</w:t>
      </w:r>
      <w:hyperlink w:anchor="_ENREF_1" w:tooltip="Agency for Toxic Substances and Disease Registry (ATSDR), 2009 #25" w:history="1">
        <w:r w:rsidR="00EF2F10" w:rsidRPr="00E30A64">
          <w:rPr>
            <w:rFonts w:ascii="Times New Roman" w:hAnsi="Times New Roman" w:cs="Times New Roman"/>
            <w:noProof/>
            <w:sz w:val="24"/>
            <w:szCs w:val="24"/>
          </w:rPr>
          <w:t>Agency for Toxic Substances and Disease Registry (ATSDR), 2009</w:t>
        </w:r>
      </w:hyperlink>
      <w:r w:rsidR="0028603D" w:rsidRPr="00E30A64">
        <w:rPr>
          <w:rFonts w:ascii="Times New Roman" w:hAnsi="Times New Roman" w:cs="Times New Roman"/>
          <w:noProof/>
          <w:sz w:val="24"/>
          <w:szCs w:val="24"/>
        </w:rPr>
        <w:t>)</w:t>
      </w:r>
      <w:r w:rsidR="00545F00" w:rsidRPr="00E30A64">
        <w:rPr>
          <w:rFonts w:ascii="Times New Roman" w:hAnsi="Times New Roman" w:cs="Times New Roman"/>
          <w:sz w:val="24"/>
          <w:szCs w:val="24"/>
        </w:rPr>
        <w:fldChar w:fldCharType="end"/>
      </w:r>
    </w:p>
    <w:p w14:paraId="2BE7A476" w14:textId="77777777" w:rsidR="00181401" w:rsidRPr="00E30A64" w:rsidRDefault="00181401" w:rsidP="00A733B4">
      <w:pPr>
        <w:spacing w:after="0" w:line="240" w:lineRule="auto"/>
        <w:contextualSpacing/>
        <w:rPr>
          <w:rFonts w:ascii="Times New Roman" w:hAnsi="Times New Roman" w:cs="Times New Roman"/>
          <w:b/>
          <w:sz w:val="24"/>
          <w:szCs w:val="24"/>
          <w:highlight w:val="yellow"/>
        </w:rPr>
      </w:pPr>
    </w:p>
    <w:p w14:paraId="415C4478" w14:textId="77777777" w:rsidR="007C2AE2" w:rsidRPr="00E30A64" w:rsidRDefault="007C2AE2" w:rsidP="00B50FEF">
      <w:pPr>
        <w:tabs>
          <w:tab w:val="left" w:pos="8212"/>
        </w:tabs>
        <w:spacing w:after="0" w:line="240" w:lineRule="auto"/>
        <w:contextualSpacing/>
        <w:rPr>
          <w:rFonts w:ascii="Times New Roman" w:hAnsi="Times New Roman" w:cs="Times New Roman"/>
          <w:sz w:val="24"/>
          <w:szCs w:val="24"/>
        </w:rPr>
      </w:pPr>
      <w:r w:rsidRPr="00E30A64">
        <w:rPr>
          <w:rFonts w:ascii="Times New Roman" w:hAnsi="Times New Roman" w:cs="Times New Roman"/>
          <w:b/>
          <w:sz w:val="24"/>
          <w:szCs w:val="24"/>
        </w:rPr>
        <w:t>N</w:t>
      </w:r>
      <w:r w:rsidR="00D96A03" w:rsidRPr="00E30A64">
        <w:rPr>
          <w:rFonts w:ascii="Times New Roman" w:hAnsi="Times New Roman" w:cs="Times New Roman"/>
          <w:b/>
          <w:sz w:val="24"/>
          <w:szCs w:val="24"/>
        </w:rPr>
        <w:t>on-probability S</w:t>
      </w:r>
      <w:r w:rsidRPr="00E30A64">
        <w:rPr>
          <w:rFonts w:ascii="Times New Roman" w:hAnsi="Times New Roman" w:cs="Times New Roman"/>
          <w:b/>
          <w:sz w:val="24"/>
          <w:szCs w:val="24"/>
        </w:rPr>
        <w:t>ampling:</w:t>
      </w:r>
      <w:r w:rsidR="00B50FEF" w:rsidRPr="00E30A64">
        <w:rPr>
          <w:rFonts w:ascii="Times New Roman" w:hAnsi="Times New Roman" w:cs="Times New Roman"/>
          <w:b/>
          <w:sz w:val="24"/>
          <w:szCs w:val="24"/>
        </w:rPr>
        <w:tab/>
      </w:r>
    </w:p>
    <w:p w14:paraId="0BBB8EFB" w14:textId="27CB4900" w:rsidR="007C2AE2" w:rsidRPr="00E30A64" w:rsidRDefault="00246DAF" w:rsidP="007C2AE2">
      <w:pPr>
        <w:spacing w:after="0" w:line="240" w:lineRule="auto"/>
        <w:ind w:left="720"/>
        <w:contextualSpacing/>
        <w:rPr>
          <w:rFonts w:ascii="Times New Roman" w:hAnsi="Times New Roman" w:cs="Times New Roman"/>
          <w:sz w:val="24"/>
          <w:szCs w:val="24"/>
        </w:rPr>
      </w:pPr>
      <w:r w:rsidRPr="00E30A64">
        <w:rPr>
          <w:rFonts w:ascii="Times New Roman" w:hAnsi="Times New Roman" w:cs="Times New Roman"/>
          <w:sz w:val="24"/>
          <w:szCs w:val="24"/>
        </w:rPr>
        <w:t xml:space="preserve">A method of selecting participants for a study in which potential participants are chosen based on convenience or the researcher’s judgment.  Unlike with probability sampling, every person in a population does not have an equal </w:t>
      </w:r>
      <w:r w:rsidR="00273405" w:rsidRPr="00E30A64">
        <w:rPr>
          <w:rFonts w:ascii="Times New Roman" w:hAnsi="Times New Roman" w:cs="Times New Roman"/>
          <w:sz w:val="24"/>
          <w:szCs w:val="24"/>
        </w:rPr>
        <w:t xml:space="preserve">or measurable </w:t>
      </w:r>
      <w:r w:rsidRPr="00E30A64">
        <w:rPr>
          <w:rFonts w:ascii="Times New Roman" w:hAnsi="Times New Roman" w:cs="Times New Roman"/>
          <w:sz w:val="24"/>
          <w:szCs w:val="24"/>
        </w:rPr>
        <w:t>chance of being selected to participate, so the sample may not be representative of the general population.  Non-probability sampling</w:t>
      </w:r>
      <w:r w:rsidR="00E91DDA">
        <w:rPr>
          <w:rFonts w:ascii="Times New Roman" w:hAnsi="Times New Roman" w:cs="Times New Roman"/>
          <w:sz w:val="24"/>
          <w:szCs w:val="24"/>
        </w:rPr>
        <w:t>, also called “convenience sampling”</w:t>
      </w:r>
      <w:r w:rsidRPr="00E30A64">
        <w:rPr>
          <w:rFonts w:ascii="Times New Roman" w:hAnsi="Times New Roman" w:cs="Times New Roman"/>
          <w:sz w:val="24"/>
          <w:szCs w:val="24"/>
        </w:rPr>
        <w:t xml:space="preserve"> is often used to save time or money. </w:t>
      </w:r>
      <w:r w:rsidR="00545F00" w:rsidRPr="00E30A64">
        <w:rPr>
          <w:rFonts w:ascii="Times New Roman" w:hAnsi="Times New Roman" w:cs="Times New Roman"/>
          <w:sz w:val="24"/>
          <w:szCs w:val="24"/>
        </w:rPr>
        <w:fldChar w:fldCharType="begin"/>
      </w:r>
      <w:r w:rsidR="00A076A8">
        <w:rPr>
          <w:rFonts w:ascii="Times New Roman" w:hAnsi="Times New Roman" w:cs="Times New Roman"/>
          <w:sz w:val="24"/>
          <w:szCs w:val="24"/>
        </w:rPr>
        <w:instrText xml:space="preserve"> ADDIN EN.CITE &lt;EndNote&gt;&lt;Cite&gt;&lt;Year&gt;2013&lt;/Year&gt;&lt;RecNum&gt;54&lt;/RecNum&gt;&lt;DisplayText&gt;(Britannica Digial Learning Editorial Board, 2013a)&lt;/DisplayText&gt;&lt;record&gt;&lt;rec-number&gt;54&lt;/rec-number&gt;&lt;foreign-keys&gt;&lt;key app="EN" db-id="wdfs0d2x20ast9eaetrp9waj5fttxre0rt5s"&gt;54&lt;/key&gt;&lt;/foreign-keys&gt;&lt;ref-type name="Web Page"&gt;12&lt;/ref-type&gt;&lt;contributors&gt;&lt;authors&gt;&lt;author&gt;Britannica Digial Learning Editorial Board,&lt;/author&gt;&lt;/authors&gt;&lt;/contributors&gt;&lt;titles&gt;&lt;title&gt;Nonprobability Sampling&lt;/title&gt;&lt;secondary-title&gt;Encyclopædia Britannica Online Academic Edition&lt;/secondary-title&gt;&lt;/titles&gt;&lt;dates&gt;&lt;year&gt;2013&lt;/year&gt;&lt;/dates&gt;&lt;urls&gt;&lt;related-urls&gt;&lt;url&gt;http://www.britannica.com/EBchecked/topic/307522/nonprobability-sampling&lt;/url&gt;&lt;/related-urls&gt;&lt;/urls&gt;&lt;/record&gt;&lt;/Cite&gt;&lt;/EndNote&gt;</w:instrText>
      </w:r>
      <w:r w:rsidR="00545F00" w:rsidRPr="00E30A64">
        <w:rPr>
          <w:rFonts w:ascii="Times New Roman" w:hAnsi="Times New Roman" w:cs="Times New Roman"/>
          <w:sz w:val="24"/>
          <w:szCs w:val="24"/>
        </w:rPr>
        <w:fldChar w:fldCharType="separate"/>
      </w:r>
      <w:r w:rsidR="00A076A8">
        <w:rPr>
          <w:rFonts w:ascii="Times New Roman" w:hAnsi="Times New Roman" w:cs="Times New Roman"/>
          <w:noProof/>
          <w:sz w:val="24"/>
          <w:szCs w:val="24"/>
        </w:rPr>
        <w:t>(</w:t>
      </w:r>
      <w:hyperlink w:anchor="_ENREF_5" w:tooltip="Britannica Digial Learning Editorial Board, 2013 #54" w:history="1">
        <w:r w:rsidR="00EF2F10">
          <w:rPr>
            <w:rFonts w:ascii="Times New Roman" w:hAnsi="Times New Roman" w:cs="Times New Roman"/>
            <w:noProof/>
            <w:sz w:val="24"/>
            <w:szCs w:val="24"/>
          </w:rPr>
          <w:t>Britannica Digial Learning Editorial Board, 2013a</w:t>
        </w:r>
      </w:hyperlink>
      <w:r w:rsidR="00A076A8">
        <w:rPr>
          <w:rFonts w:ascii="Times New Roman" w:hAnsi="Times New Roman" w:cs="Times New Roman"/>
          <w:noProof/>
          <w:sz w:val="24"/>
          <w:szCs w:val="24"/>
        </w:rPr>
        <w:t>)</w:t>
      </w:r>
      <w:r w:rsidR="00545F00" w:rsidRPr="00E30A64">
        <w:rPr>
          <w:rFonts w:ascii="Times New Roman" w:hAnsi="Times New Roman" w:cs="Times New Roman"/>
          <w:sz w:val="24"/>
          <w:szCs w:val="24"/>
        </w:rPr>
        <w:fldChar w:fldCharType="end"/>
      </w:r>
    </w:p>
    <w:p w14:paraId="3568EF6D" w14:textId="77777777" w:rsidR="007C2AE2" w:rsidRPr="00E30A64" w:rsidRDefault="007C2AE2" w:rsidP="00A733B4">
      <w:pPr>
        <w:spacing w:after="0" w:line="240" w:lineRule="auto"/>
        <w:contextualSpacing/>
        <w:rPr>
          <w:rFonts w:ascii="Times New Roman" w:hAnsi="Times New Roman" w:cs="Times New Roman"/>
          <w:b/>
          <w:sz w:val="24"/>
          <w:szCs w:val="24"/>
        </w:rPr>
      </w:pPr>
    </w:p>
    <w:p w14:paraId="15B603F0" w14:textId="77777777" w:rsidR="006B6CE9" w:rsidRPr="00E30A64" w:rsidRDefault="006B6CE9" w:rsidP="00A733B4">
      <w:pPr>
        <w:spacing w:after="0" w:line="240" w:lineRule="auto"/>
        <w:contextualSpacing/>
        <w:rPr>
          <w:rFonts w:ascii="Times New Roman" w:hAnsi="Times New Roman" w:cs="Times New Roman"/>
          <w:b/>
          <w:sz w:val="24"/>
          <w:szCs w:val="24"/>
        </w:rPr>
      </w:pPr>
      <w:r w:rsidRPr="00E30A64">
        <w:rPr>
          <w:rFonts w:ascii="Times New Roman" w:hAnsi="Times New Roman" w:cs="Times New Roman"/>
          <w:b/>
          <w:sz w:val="24"/>
          <w:szCs w:val="24"/>
        </w:rPr>
        <w:t>Objectives</w:t>
      </w:r>
      <w:r w:rsidR="001631E5" w:rsidRPr="00E30A64">
        <w:rPr>
          <w:rFonts w:ascii="Times New Roman" w:hAnsi="Times New Roman" w:cs="Times New Roman"/>
          <w:b/>
          <w:sz w:val="24"/>
          <w:szCs w:val="24"/>
        </w:rPr>
        <w:t>:</w:t>
      </w:r>
    </w:p>
    <w:p w14:paraId="02C1D1C7" w14:textId="2B00ECC8" w:rsidR="006B6CE9" w:rsidRPr="00E30A64" w:rsidRDefault="002C5CCE" w:rsidP="00A733B4">
      <w:pPr>
        <w:spacing w:after="0" w:line="240" w:lineRule="auto"/>
        <w:ind w:left="720"/>
        <w:contextualSpacing/>
        <w:rPr>
          <w:rFonts w:ascii="Times New Roman" w:hAnsi="Times New Roman" w:cs="Times New Roman"/>
          <w:sz w:val="24"/>
          <w:szCs w:val="24"/>
        </w:rPr>
      </w:pPr>
      <w:r>
        <w:rPr>
          <w:rFonts w:ascii="Times New Roman" w:hAnsi="Times New Roman" w:cs="Times New Roman"/>
          <w:sz w:val="24"/>
          <w:szCs w:val="24"/>
        </w:rPr>
        <w:t>More specific than goals, objectives state how much of the goal (e.g., behavior, environmental change) will be accomplished within a certain timeframe.</w:t>
      </w:r>
      <w:r w:rsidR="001A71FF" w:rsidRPr="00E30A64">
        <w:rPr>
          <w:rFonts w:ascii="Times New Roman" w:hAnsi="Times New Roman" w:cs="Times New Roman"/>
          <w:sz w:val="24"/>
          <w:szCs w:val="24"/>
        </w:rPr>
        <w:t xml:space="preserve">  In the SMART approach, objective statements should be specific, measurable, achievable, relevant, and time-bound</w:t>
      </w:r>
      <w:r w:rsidR="006B6CE9" w:rsidRPr="00E30A64">
        <w:rPr>
          <w:rFonts w:ascii="Times New Roman" w:hAnsi="Times New Roman" w:cs="Times New Roman"/>
          <w:sz w:val="24"/>
          <w:szCs w:val="24"/>
        </w:rPr>
        <w:t>.</w:t>
      </w:r>
      <w:r w:rsidR="00773207" w:rsidRPr="00E30A64">
        <w:rPr>
          <w:rFonts w:ascii="Times New Roman" w:hAnsi="Times New Roman" w:cs="Times New Roman"/>
          <w:sz w:val="24"/>
          <w:szCs w:val="24"/>
        </w:rPr>
        <w:t xml:space="preserve"> </w:t>
      </w:r>
      <w:r w:rsidR="00545F00" w:rsidRPr="00E30A64">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&lt;EndNote&gt;&lt;Cite&gt;&lt;Author&gt;Oak Ridge Associated Universities&lt;/Author&gt;&lt;Year&gt;2012&lt;/Year&gt;&lt;RecNum&gt;12&lt;/RecNum&gt;&lt;DisplayText&gt;(Centers for Disease Control and Prevention, 2013; NCI, 2011; Oak Ridge Associated Universities, 2012)&lt;/DisplayText&gt;&lt;record&gt;&lt;rec-number&gt;12&lt;/rec-number&gt;&lt;foreign-keys&gt;&lt;key app="EN" db-id="wdfs0d2x20ast9eaetrp9waj5fttxre0rt5s"&gt;12&lt;/key&gt;&lt;key app="ENWeb" db-id=""&gt;0&lt;/key&gt;&lt;/foreign-keys&gt;&lt;ref-type name="Web Page"&gt;12&lt;/ref-type&gt;&lt;contributors&gt;&lt;authors&gt;&lt;author&gt;Oak Ridge Associated Universities,&lt;/author&gt;&lt;/authors&gt;&lt;/contributors&gt;&lt;titles&gt;&lt;title&gt;CDCynergy Social Marketing Edition: Definitions&lt;/title&gt;&lt;/titles&gt;&lt;volume&gt;2012&lt;/volume&gt;&lt;number&gt;June 29&lt;/number&gt;&lt;dates&gt;&lt;year&gt;2012&lt;/year&gt;&lt;/dates&gt;&lt;urls&gt;&lt;related-urls&gt;&lt;url&gt;http://www.orau.gov/cdcynergy/soc2web/Content/activeinformation/glossary/glossarycontent.htm&lt;/url&gt;&lt;/related-urls&gt;&lt;/urls&gt;&lt;/record&gt;&lt;/Cite&gt;&lt;Cite&gt;&lt;Author&gt;NCI&lt;/Author&gt;&lt;Year&gt;2011&lt;/Year&gt;&lt;RecNum&gt;78&lt;/RecNum&gt;&lt;record&gt;&lt;rec-number&gt;78&lt;/rec-number&gt;&lt;foreign-keys&gt;&lt;key app="EN" db-id="wdfs0d2x20ast9eaetrp9waj5fttxre0rt5s"&gt;78&lt;/key&gt;&lt;/foreign-keys&gt;&lt;ref-type name="Web Page"&gt;12&lt;/ref-type&gt;&lt;contributors&gt;&lt;authors&gt;&lt;author&gt;NCI&lt;/author&gt;&lt;/authors&gt;&lt;/contributors&gt;&lt;titles&gt;&lt;title&gt;Using What Works&lt;/title&gt;&lt;/titles&gt;&lt;volume&gt;2011&lt;/volume&gt;&lt;number&gt;March 4&lt;/number&gt;&lt;dates&gt;&lt;year&gt;2011&lt;/year&gt;&lt;/dates&gt;&lt;publisher&gt;National Cancer Institute. National Institutes of Health&lt;/publisher&gt;&lt;urls&gt;&lt;related-urls&gt;&lt;url&gt; http://cancercontrol.cancer.gov/use_what_works/start.htm&lt;/url&gt;&lt;/related-urls&gt;&lt;/urls&gt;&lt;/record&gt;&lt;/Cite&gt;&lt;Cite&gt;&lt;Author&gt;Centers for Disease Control and Prevention&lt;/Author&gt;&lt;Year&gt;2013&lt;/Year&gt;&lt;RecNum&gt;80&lt;/RecNum&gt;&lt;record&gt;&lt;rec-number&gt;80&lt;/rec-number&gt;&lt;foreign-keys&gt;&lt;key app="EN" db-id="wdfs0d2x20ast9eaetrp9waj5fttxre0rt5s"&gt;80&lt;/key&gt;&lt;/foreign-keys&gt;&lt;ref-type name="Web Page"&gt;12&lt;/ref-type&gt;&lt;contributors&gt;&lt;authors&gt;&lt;author&gt;Centers for Disease Control and Prevention,&lt;/author&gt;&lt;/authors&gt;&lt;/contributors&gt;&lt;titles&gt;&lt;/titles&gt;&lt;dates&gt;&lt;year&gt;2013&lt;/year&gt;&lt;/dates&gt;&lt;urls&gt;&lt;related-urls&gt;&lt;url&gt;http://www.cdc.gov/&lt;/url&gt;&lt;/related-urls&gt;&lt;/urls&gt;&lt;/record&gt;&lt;/Cite&gt;&lt;/EndNote&gt;</w:instrText>
      </w:r>
      <w:r w:rsidR="00545F00" w:rsidRPr="00E30A64">
        <w:rPr>
          <w:rFonts w:ascii="Times New Roman" w:hAnsi="Times New Roman" w:cs="Times New Roman"/>
          <w:sz w:val="24"/>
          <w:szCs w:val="24"/>
        </w:rPr>
        <w:fldChar w:fldCharType="separate"/>
      </w:r>
      <w:r w:rsidR="00182C8E">
        <w:rPr>
          <w:rFonts w:ascii="Times New Roman" w:hAnsi="Times New Roman" w:cs="Times New Roman"/>
          <w:noProof/>
          <w:sz w:val="24"/>
          <w:szCs w:val="24"/>
        </w:rPr>
        <w:t>(</w:t>
      </w:r>
      <w:hyperlink w:anchor="_ENREF_14" w:tooltip="Centers for Disease Control and Prevention, 2013 #80" w:history="1">
        <w:r w:rsidR="00EF2F10">
          <w:rPr>
            <w:rFonts w:ascii="Times New Roman" w:hAnsi="Times New Roman" w:cs="Times New Roman"/>
            <w:noProof/>
            <w:sz w:val="24"/>
            <w:szCs w:val="24"/>
          </w:rPr>
          <w:t>Centers for Disease Control and Prevention, 2013</w:t>
        </w:r>
      </w:hyperlink>
      <w:r w:rsidR="00182C8E">
        <w:rPr>
          <w:rFonts w:ascii="Times New Roman" w:hAnsi="Times New Roman" w:cs="Times New Roman"/>
          <w:noProof/>
          <w:sz w:val="24"/>
          <w:szCs w:val="24"/>
        </w:rPr>
        <w:t xml:space="preserve">; </w:t>
      </w:r>
      <w:hyperlink w:anchor="_ENREF_35" w:tooltip="NCI, 2011 #78" w:history="1">
        <w:r w:rsidR="00EF2F10">
          <w:rPr>
            <w:rFonts w:ascii="Times New Roman" w:hAnsi="Times New Roman" w:cs="Times New Roman"/>
            <w:noProof/>
            <w:sz w:val="24"/>
            <w:szCs w:val="24"/>
          </w:rPr>
          <w:t>NCI, 2011</w:t>
        </w:r>
      </w:hyperlink>
      <w:r w:rsidR="00182C8E">
        <w:rPr>
          <w:rFonts w:ascii="Times New Roman" w:hAnsi="Times New Roman" w:cs="Times New Roman"/>
          <w:noProof/>
          <w:sz w:val="24"/>
          <w:szCs w:val="24"/>
        </w:rPr>
        <w:t xml:space="preserve">; </w:t>
      </w:r>
      <w:hyperlink w:anchor="_ENREF_36" w:tooltip="Oak Ridge Associated Universities, 2012 #12" w:history="1">
        <w:r w:rsidR="00EF2F10">
          <w:rPr>
            <w:rFonts w:ascii="Times New Roman" w:hAnsi="Times New Roman" w:cs="Times New Roman"/>
            <w:noProof/>
            <w:sz w:val="24"/>
            <w:szCs w:val="24"/>
          </w:rPr>
          <w:t>Oak Ridge Associated Universities, 2012</w:t>
        </w:r>
      </w:hyperlink>
      <w:r w:rsidR="00182C8E">
        <w:rPr>
          <w:rFonts w:ascii="Times New Roman" w:hAnsi="Times New Roman" w:cs="Times New Roman"/>
          <w:noProof/>
          <w:sz w:val="24"/>
          <w:szCs w:val="24"/>
        </w:rPr>
        <w:t>)</w:t>
      </w:r>
      <w:r w:rsidR="00545F00" w:rsidRPr="00E30A64">
        <w:rPr>
          <w:rFonts w:ascii="Times New Roman" w:hAnsi="Times New Roman" w:cs="Times New Roman"/>
          <w:sz w:val="24"/>
          <w:szCs w:val="24"/>
        </w:rPr>
        <w:fldChar w:fldCharType="end"/>
      </w:r>
    </w:p>
    <w:p w14:paraId="60996C9F" w14:textId="77777777" w:rsidR="0018756C" w:rsidRPr="00E30A64" w:rsidRDefault="0018756C" w:rsidP="0018756C">
      <w:pPr>
        <w:spacing w:after="0" w:line="240" w:lineRule="auto"/>
        <w:ind w:left="720"/>
        <w:contextualSpacing/>
        <w:rPr>
          <w:rFonts w:ascii="Times New Roman" w:hAnsi="Times New Roman" w:cs="Times New Roman"/>
          <w:sz w:val="24"/>
          <w:szCs w:val="24"/>
        </w:rPr>
      </w:pPr>
    </w:p>
    <w:p w14:paraId="78E90BD8" w14:textId="77777777" w:rsidR="00D96A03" w:rsidRPr="00E30A64" w:rsidRDefault="00D96A03" w:rsidP="00D96A03">
      <w:pPr>
        <w:spacing w:after="0" w:line="240" w:lineRule="auto"/>
        <w:contextualSpacing/>
        <w:rPr>
          <w:rFonts w:ascii="Times New Roman" w:hAnsi="Times New Roman" w:cs="Times New Roman"/>
          <w:b/>
          <w:color w:val="000000"/>
          <w:sz w:val="24"/>
          <w:szCs w:val="24"/>
        </w:rPr>
      </w:pPr>
      <w:r w:rsidRPr="00E30A64">
        <w:rPr>
          <w:rFonts w:ascii="Times New Roman" w:hAnsi="Times New Roman" w:cs="Times New Roman"/>
          <w:b/>
          <w:color w:val="000000"/>
          <w:sz w:val="24"/>
          <w:szCs w:val="24"/>
        </w:rPr>
        <w:t>Outcome Evaluation:</w:t>
      </w:r>
    </w:p>
    <w:p w14:paraId="1F784685" w14:textId="0530FFA9" w:rsidR="00D96A03" w:rsidRPr="00E30A64" w:rsidRDefault="00082F8F" w:rsidP="00D96A03">
      <w:pPr>
        <w:spacing w:after="0" w:line="240" w:lineRule="auto"/>
        <w:ind w:left="720"/>
        <w:contextualSpacing/>
        <w:rPr>
          <w:rFonts w:ascii="Times New Roman" w:hAnsi="Times New Roman" w:cs="Times New Roman"/>
          <w:color w:val="000000"/>
          <w:sz w:val="24"/>
          <w:szCs w:val="24"/>
        </w:rPr>
      </w:pPr>
      <w:r w:rsidRPr="00E30EC4">
        <w:rPr>
          <w:rFonts w:ascii="Times New Roman" w:hAnsi="Times New Roman" w:cs="Times New Roman"/>
          <w:color w:val="000000"/>
          <w:sz w:val="24"/>
          <w:szCs w:val="24"/>
        </w:rPr>
        <w:t>Assessment of a program</w:t>
      </w:r>
      <w:r w:rsidR="00E91DDA" w:rsidRPr="00E30EC4">
        <w:rPr>
          <w:rFonts w:ascii="Times New Roman" w:hAnsi="Times New Roman" w:cs="Times New Roman"/>
          <w:color w:val="000000"/>
          <w:sz w:val="24"/>
          <w:szCs w:val="24"/>
        </w:rPr>
        <w:t>’s effects</w:t>
      </w:r>
      <w:r w:rsidRPr="00E30EC4">
        <w:rPr>
          <w:rFonts w:ascii="Times New Roman" w:hAnsi="Times New Roman" w:cs="Times New Roman"/>
          <w:color w:val="000000"/>
          <w:sz w:val="24"/>
          <w:szCs w:val="24"/>
        </w:rPr>
        <w:t xml:space="preserve"> based on </w:t>
      </w:r>
      <w:r w:rsidR="00704504" w:rsidRPr="00E30EC4">
        <w:rPr>
          <w:rFonts w:ascii="Times New Roman" w:hAnsi="Times New Roman" w:cs="Times New Roman"/>
          <w:color w:val="000000"/>
          <w:sz w:val="24"/>
          <w:szCs w:val="24"/>
        </w:rPr>
        <w:t xml:space="preserve">measurement of </w:t>
      </w:r>
      <w:r w:rsidR="00E30EC4" w:rsidRPr="00E30EC4">
        <w:rPr>
          <w:rFonts w:ascii="Times New Roman" w:hAnsi="Times New Roman" w:cs="Times New Roman"/>
          <w:color w:val="000000"/>
          <w:sz w:val="24"/>
          <w:szCs w:val="24"/>
        </w:rPr>
        <w:t>short-term</w:t>
      </w:r>
      <w:r w:rsidR="00A7260A" w:rsidRPr="00E30EC4">
        <w:rPr>
          <w:rFonts w:ascii="Times New Roman" w:hAnsi="Times New Roman" w:cs="Times New Roman"/>
          <w:color w:val="000000"/>
          <w:sz w:val="24"/>
          <w:szCs w:val="24"/>
        </w:rPr>
        <w:t xml:space="preserve"> </w:t>
      </w:r>
      <w:r w:rsidR="006467F8">
        <w:rPr>
          <w:rFonts w:ascii="Times New Roman" w:hAnsi="Times New Roman" w:cs="Times New Roman"/>
          <w:color w:val="000000"/>
          <w:sz w:val="24"/>
          <w:szCs w:val="24"/>
        </w:rPr>
        <w:t xml:space="preserve">outcomes, such as consumption of fruits and vegetables or adoption of a policy, </w:t>
      </w:r>
      <w:r w:rsidR="00A7260A" w:rsidRPr="00E30EC4">
        <w:rPr>
          <w:rFonts w:ascii="Times New Roman" w:hAnsi="Times New Roman" w:cs="Times New Roman"/>
          <w:color w:val="000000"/>
          <w:sz w:val="24"/>
          <w:szCs w:val="24"/>
        </w:rPr>
        <w:t xml:space="preserve">and </w:t>
      </w:r>
      <w:r w:rsidRPr="00E30EC4">
        <w:rPr>
          <w:rFonts w:ascii="Times New Roman" w:hAnsi="Times New Roman" w:cs="Times New Roman"/>
          <w:color w:val="000000"/>
          <w:sz w:val="24"/>
          <w:szCs w:val="24"/>
        </w:rPr>
        <w:t>long-term</w:t>
      </w:r>
      <w:r w:rsidRPr="00E30A64">
        <w:rPr>
          <w:rFonts w:ascii="Times New Roman" w:hAnsi="Times New Roman" w:cs="Times New Roman"/>
          <w:color w:val="000000"/>
          <w:sz w:val="24"/>
          <w:szCs w:val="24"/>
        </w:rPr>
        <w:t xml:space="preserve"> changes in </w:t>
      </w:r>
      <w:r w:rsidR="00704504" w:rsidRPr="00E30A64">
        <w:rPr>
          <w:rFonts w:ascii="Times New Roman" w:hAnsi="Times New Roman" w:cs="Times New Roman"/>
          <w:color w:val="000000"/>
          <w:sz w:val="24"/>
          <w:szCs w:val="24"/>
        </w:rPr>
        <w:t>targeted outcomes such as morbidity, mortality, and quality of life</w:t>
      </w:r>
      <w:r w:rsidR="00D96A03" w:rsidRPr="00E30A64">
        <w:rPr>
          <w:rFonts w:ascii="Times New Roman" w:hAnsi="Times New Roman" w:cs="Times New Roman"/>
          <w:color w:val="000000"/>
          <w:sz w:val="24"/>
          <w:szCs w:val="24"/>
        </w:rPr>
        <w:t xml:space="preserve">. </w:t>
      </w:r>
      <w:r w:rsidR="00545F00" w:rsidRPr="00E30A64">
        <w:rPr>
          <w:rFonts w:ascii="Times New Roman" w:hAnsi="Times New Roman" w:cs="Times New Roman"/>
          <w:color w:val="000000"/>
          <w:sz w:val="24"/>
          <w:szCs w:val="24"/>
        </w:rPr>
        <w:fldChar w:fldCharType="begin"/>
      </w:r>
      <w:r w:rsidR="005812C2">
        <w:rPr>
          <w:rFonts w:ascii="Times New Roman" w:hAnsi="Times New Roman" w:cs="Times New Roman"/>
          <w:color w:val="000000"/>
          <w:sz w:val="24"/>
          <w:szCs w:val="24"/>
        </w:rPr>
        <w:instrText xml:space="preserve"> ADDIN EN.CITE &lt;EndNote&gt;&lt;Cite&gt;&lt;Author&gt;Brownson&lt;/Author&gt;&lt;Year&gt;2003&lt;/Year&gt;&lt;RecNum&gt;26&lt;/RecNum&gt;&lt;DisplayText&gt;(Brownson et al., 2003)&lt;/DisplayText&gt;&lt;record&gt;&lt;rec-number&gt;26&lt;/rec-number&gt;&lt;foreign-keys&gt;&lt;key app="EN" db-id="wdfs0d2x20ast9eaetrp9waj5fttxre0rt5s"&gt;26&lt;/key&gt;&lt;key app="ENWeb" db-id=""&gt;0&lt;/key&gt;&lt;/foreign-keys&gt;&lt;ref-type name="Book"&gt;6&lt;/ref-type&gt;&lt;contributors&gt;&lt;authors&gt;&lt;author&gt;Brownson,&lt;/author&gt;&lt;author&gt;Baker,&lt;/author&gt;&lt;author&gt;Leet,&lt;/author&gt;&lt;author&gt;Gillespie,&lt;/author&gt;&lt;/authors&gt;&lt;/contributors&gt;&lt;titles&gt;&lt;title&gt;Evidence-Based Public Health&lt;/title&gt;&lt;/titles&gt;&lt;section&gt;217-227&lt;/section&gt;&lt;dates&gt;&lt;year&gt;2003&lt;/year&gt;&lt;/dates&gt;&lt;pub-location&gt;New York&lt;/pub-location&gt;&lt;publisher&gt;Oxford University Press&lt;/publisher&gt;&lt;isbn&gt;13 978-0-19-514376-8&lt;/isbn&gt;&lt;urls&gt;&lt;/urls&gt;&lt;/record&gt;&lt;/Cite&gt;&lt;/EndNote&gt;</w:instrText>
      </w:r>
      <w:r w:rsidR="00545F00" w:rsidRPr="00E30A64">
        <w:rPr>
          <w:rFonts w:ascii="Times New Roman" w:hAnsi="Times New Roman" w:cs="Times New Roman"/>
          <w:color w:val="000000"/>
          <w:sz w:val="24"/>
          <w:szCs w:val="24"/>
        </w:rPr>
        <w:fldChar w:fldCharType="separate"/>
      </w:r>
      <w:r w:rsidR="004F6D35">
        <w:rPr>
          <w:rFonts w:ascii="Times New Roman" w:hAnsi="Times New Roman" w:cs="Times New Roman"/>
          <w:noProof/>
          <w:color w:val="000000"/>
          <w:sz w:val="24"/>
          <w:szCs w:val="24"/>
        </w:rPr>
        <w:t>(</w:t>
      </w:r>
      <w:hyperlink w:anchor="_ENREF_7" w:tooltip="Brownson, 2003 #26" w:history="1">
        <w:r w:rsidR="00EF2F10">
          <w:rPr>
            <w:rFonts w:ascii="Times New Roman" w:hAnsi="Times New Roman" w:cs="Times New Roman"/>
            <w:noProof/>
            <w:color w:val="000000"/>
            <w:sz w:val="24"/>
            <w:szCs w:val="24"/>
          </w:rPr>
          <w:t>Brownson et al., 2003</w:t>
        </w:r>
      </w:hyperlink>
      <w:r w:rsidR="004F6D35">
        <w:rPr>
          <w:rFonts w:ascii="Times New Roman" w:hAnsi="Times New Roman" w:cs="Times New Roman"/>
          <w:noProof/>
          <w:color w:val="000000"/>
          <w:sz w:val="24"/>
          <w:szCs w:val="24"/>
        </w:rPr>
        <w:t>)</w:t>
      </w:r>
      <w:r w:rsidR="00545F00" w:rsidRPr="00E30A64">
        <w:rPr>
          <w:rFonts w:ascii="Times New Roman" w:hAnsi="Times New Roman" w:cs="Times New Roman"/>
          <w:color w:val="000000"/>
          <w:sz w:val="24"/>
          <w:szCs w:val="24"/>
        </w:rPr>
        <w:fldChar w:fldCharType="end"/>
      </w:r>
    </w:p>
    <w:p w14:paraId="64362944" w14:textId="77777777" w:rsidR="00D96A03" w:rsidRPr="00E30A64" w:rsidRDefault="00D96A03" w:rsidP="00D96A03">
      <w:pPr>
        <w:spacing w:after="0" w:line="240" w:lineRule="auto"/>
        <w:ind w:left="720"/>
        <w:contextualSpacing/>
        <w:rPr>
          <w:rFonts w:ascii="Times New Roman" w:hAnsi="Times New Roman" w:cs="Times New Roman"/>
          <w:b/>
          <w:sz w:val="24"/>
          <w:szCs w:val="24"/>
        </w:rPr>
      </w:pPr>
    </w:p>
    <w:p w14:paraId="22E97517" w14:textId="559426BC" w:rsidR="00D96A03" w:rsidRPr="00E30A64" w:rsidRDefault="00D96A03" w:rsidP="002D4428">
      <w:pPr>
        <w:spacing w:after="0"/>
        <w:rPr>
          <w:rFonts w:ascii="Times New Roman" w:hAnsi="Times New Roman" w:cs="Times New Roman"/>
          <w:b/>
          <w:sz w:val="24"/>
          <w:szCs w:val="24"/>
        </w:rPr>
      </w:pPr>
      <w:r w:rsidRPr="00E30A64">
        <w:rPr>
          <w:rFonts w:ascii="Times New Roman" w:hAnsi="Times New Roman" w:cs="Times New Roman"/>
          <w:b/>
          <w:sz w:val="24"/>
          <w:szCs w:val="24"/>
        </w:rPr>
        <w:t>Policy:</w:t>
      </w:r>
    </w:p>
    <w:p w14:paraId="713DA781" w14:textId="31AEFFA7" w:rsidR="00D96A03" w:rsidRPr="00E30A64" w:rsidRDefault="00704504" w:rsidP="002D4428">
      <w:pPr>
        <w:spacing w:after="0" w:line="240" w:lineRule="auto"/>
        <w:ind w:left="720"/>
        <w:contextualSpacing/>
        <w:rPr>
          <w:rFonts w:ascii="Times New Roman" w:hAnsi="Times New Roman" w:cs="Times New Roman"/>
          <w:sz w:val="24"/>
          <w:szCs w:val="24"/>
        </w:rPr>
      </w:pPr>
      <w:r w:rsidRPr="00E30A64">
        <w:rPr>
          <w:rFonts w:ascii="Times New Roman" w:hAnsi="Times New Roman" w:cs="Times New Roman"/>
          <w:sz w:val="24"/>
          <w:szCs w:val="24"/>
        </w:rPr>
        <w:t>Collectively accepted or adopted laws, regulations, and rules that guide the behavior of individuals and societies</w:t>
      </w:r>
      <w:r w:rsidR="00D96A03" w:rsidRPr="00E30A64">
        <w:rPr>
          <w:rFonts w:ascii="Times New Roman" w:hAnsi="Times New Roman" w:cs="Times New Roman"/>
          <w:sz w:val="24"/>
          <w:szCs w:val="24"/>
        </w:rPr>
        <w:t xml:space="preserve">. </w:t>
      </w:r>
      <w:r w:rsidR="00545F00" w:rsidRPr="00E30A64">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&lt;EndNote&gt;&lt;Cite&gt;&lt;Author&gt;Brownson&lt;/Author&gt;&lt;Year&gt;2003&lt;/Year&gt;&lt;RecNum&gt;26&lt;/RecNum&gt;&lt;DisplayText&gt;(Brownson et al., 2003)&lt;/DisplayText&gt;&lt;record&gt;&lt;rec-number&gt;26&lt;/rec-number&gt;&lt;foreign-keys&gt;&lt;key app="EN" db-id="wdfs0d2x20ast9eaetrp9waj5fttxre0rt5s"&gt;26&lt;/key&gt;&lt;key app="ENWeb" db-id=""&gt;0&lt;/key&gt;&lt;/foreign-keys&gt;&lt;ref-type name="Book"&gt;6&lt;/ref-type&gt;&lt;contributors&gt;&lt;authors&gt;&lt;author&gt;Brownson,&lt;/author&gt;&lt;author&gt;Baker,&lt;/author&gt;&lt;author&gt;Leet,&lt;/author&gt;&lt;author&gt;Gillespie,&lt;/author&gt;&lt;/authors&gt;&lt;/contributors&gt;&lt;titles&gt;&lt;title&gt;Evidence-Based Public Health&lt;/title&gt;&lt;/titles&gt;&lt;section&gt;217-227&lt;/section&gt;&lt;dates&gt;&lt;year&gt;2003&lt;/year&gt;&lt;/dates&gt;&lt;pub-location&gt;New York&lt;/pub-location&gt;&lt;publisher&gt;Oxford University Press&lt;/publisher&gt;&lt;isbn&gt;13 978-0-19-514376-8&lt;/isbn&gt;&lt;urls&gt;&lt;/urls&gt;&lt;/record&gt;&lt;/Cite&gt;&lt;/EndNote&gt;</w:instrText>
      </w:r>
      <w:r w:rsidR="00545F00" w:rsidRPr="00E30A64">
        <w:rPr>
          <w:rFonts w:ascii="Times New Roman" w:hAnsi="Times New Roman" w:cs="Times New Roman"/>
          <w:sz w:val="24"/>
          <w:szCs w:val="24"/>
        </w:rPr>
        <w:fldChar w:fldCharType="separate"/>
      </w:r>
      <w:r w:rsidR="00306F79">
        <w:rPr>
          <w:rFonts w:ascii="Times New Roman" w:hAnsi="Times New Roman" w:cs="Times New Roman"/>
          <w:noProof/>
          <w:sz w:val="24"/>
          <w:szCs w:val="24"/>
        </w:rPr>
        <w:t>(</w:t>
      </w:r>
      <w:hyperlink w:anchor="_ENREF_7" w:tooltip="Brownson, 2003 #26" w:history="1">
        <w:r w:rsidR="00EF2F10">
          <w:rPr>
            <w:rFonts w:ascii="Times New Roman" w:hAnsi="Times New Roman" w:cs="Times New Roman"/>
            <w:noProof/>
            <w:sz w:val="24"/>
            <w:szCs w:val="24"/>
          </w:rPr>
          <w:t>Brownson et al., 2003</w:t>
        </w:r>
      </w:hyperlink>
      <w:r w:rsidR="00306F79">
        <w:rPr>
          <w:rFonts w:ascii="Times New Roman" w:hAnsi="Times New Roman" w:cs="Times New Roman"/>
          <w:noProof/>
          <w:sz w:val="24"/>
          <w:szCs w:val="24"/>
        </w:rPr>
        <w:t>)</w:t>
      </w:r>
      <w:r w:rsidR="00545F00" w:rsidRPr="00E30A64">
        <w:rPr>
          <w:rFonts w:ascii="Times New Roman" w:hAnsi="Times New Roman" w:cs="Times New Roman"/>
          <w:sz w:val="24"/>
          <w:szCs w:val="24"/>
        </w:rPr>
        <w:fldChar w:fldCharType="end"/>
      </w:r>
      <w:r w:rsidR="00D96A03" w:rsidRPr="00E30A64">
        <w:rPr>
          <w:rFonts w:ascii="Times New Roman" w:hAnsi="Times New Roman" w:cs="Times New Roman"/>
          <w:sz w:val="24"/>
          <w:szCs w:val="24"/>
        </w:rPr>
        <w:t xml:space="preserve"> </w:t>
      </w:r>
    </w:p>
    <w:p w14:paraId="654FE9E3" w14:textId="77777777" w:rsidR="00D96A03" w:rsidRPr="00E30A64" w:rsidRDefault="00D96A03" w:rsidP="00D96A03">
      <w:pPr>
        <w:spacing w:after="0" w:line="240" w:lineRule="auto"/>
        <w:contextualSpacing/>
        <w:rPr>
          <w:rFonts w:ascii="Times New Roman" w:hAnsi="Times New Roman" w:cs="Times New Roman"/>
          <w:b/>
          <w:sz w:val="24"/>
          <w:szCs w:val="24"/>
        </w:rPr>
      </w:pPr>
    </w:p>
    <w:p w14:paraId="45CC8434" w14:textId="4AD4EF04" w:rsidR="00D96A03" w:rsidRPr="00E30A64" w:rsidRDefault="00D96A03" w:rsidP="00D96A03">
      <w:pPr>
        <w:spacing w:after="0" w:line="240" w:lineRule="auto"/>
        <w:contextualSpacing/>
        <w:rPr>
          <w:rFonts w:ascii="Times New Roman" w:hAnsi="Times New Roman" w:cs="Times New Roman"/>
          <w:sz w:val="24"/>
          <w:szCs w:val="24"/>
        </w:rPr>
      </w:pPr>
      <w:r w:rsidRPr="00E30A64">
        <w:rPr>
          <w:rFonts w:ascii="Times New Roman" w:hAnsi="Times New Roman" w:cs="Times New Roman"/>
          <w:b/>
          <w:sz w:val="24"/>
          <w:szCs w:val="24"/>
        </w:rPr>
        <w:t xml:space="preserve">Practice-based </w:t>
      </w:r>
      <w:del w:id="35" w:author="Decosimo, Kasey Poole" w:date="2017-07-25T08:26:00Z">
        <w:r w:rsidR="00A076A8" w:rsidDel="00583425">
          <w:rPr>
            <w:rFonts w:ascii="Times New Roman" w:hAnsi="Times New Roman" w:cs="Times New Roman"/>
            <w:b/>
            <w:sz w:val="24"/>
            <w:szCs w:val="24"/>
          </w:rPr>
          <w:delText>Interventions</w:delText>
        </w:r>
      </w:del>
      <w:ins w:id="36" w:author="Decosimo, Kasey Poole" w:date="2017-07-25T08:26:00Z">
        <w:r w:rsidR="00583425">
          <w:rPr>
            <w:rFonts w:ascii="Times New Roman" w:hAnsi="Times New Roman" w:cs="Times New Roman"/>
            <w:b/>
            <w:sz w:val="24"/>
            <w:szCs w:val="24"/>
          </w:rPr>
          <w:t>Strategies</w:t>
        </w:r>
      </w:ins>
    </w:p>
    <w:p w14:paraId="4DC0992B" w14:textId="185E0950" w:rsidR="00AE0CCD" w:rsidRDefault="00AE0CCD" w:rsidP="00704504">
      <w:pPr>
        <w:spacing w:after="0" w:line="240" w:lineRule="auto"/>
        <w:ind w:left="720"/>
        <w:contextualSpacing/>
        <w:rPr>
          <w:rFonts w:ascii="Times New Roman" w:hAnsi="Times New Roman" w:cs="Times New Roman"/>
          <w:sz w:val="24"/>
          <w:szCs w:val="24"/>
        </w:rPr>
      </w:pPr>
    </w:p>
    <w:p w14:paraId="70C0F417" w14:textId="3C466393" w:rsidR="00AE0CCD" w:rsidRPr="00AE0CCD" w:rsidRDefault="00AE0CCD" w:rsidP="00704504">
      <w:pPr>
        <w:spacing w:after="0" w:line="240" w:lineRule="auto"/>
        <w:ind w:left="720"/>
        <w:contextualSpacing/>
        <w:rPr>
          <w:rFonts w:ascii="Times New Roman" w:hAnsi="Times New Roman" w:cs="Times New Roman"/>
          <w:sz w:val="24"/>
          <w:szCs w:val="24"/>
        </w:rPr>
      </w:pPr>
      <w:r w:rsidRPr="00817094">
        <w:rPr>
          <w:rFonts w:ascii="Times New Roman" w:hAnsi="Times New Roman" w:cs="Times New Roman"/>
          <w:sz w:val="24"/>
          <w:szCs w:val="24"/>
        </w:rPr>
        <w:t xml:space="preserve">Practitioner-developed </w:t>
      </w:r>
      <w:ins w:id="37" w:author="Decosimo, Kasey Poole" w:date="2017-07-25T08:26:00Z">
        <w:r w:rsidR="00583425">
          <w:rPr>
            <w:rFonts w:ascii="Times New Roman" w:hAnsi="Times New Roman" w:cs="Times New Roman"/>
            <w:sz w:val="24"/>
            <w:szCs w:val="24"/>
          </w:rPr>
          <w:t xml:space="preserve">strategies or </w:t>
        </w:r>
      </w:ins>
      <w:r w:rsidRPr="00817094">
        <w:rPr>
          <w:rFonts w:ascii="Times New Roman" w:hAnsi="Times New Roman" w:cs="Times New Roman"/>
          <w:sz w:val="24"/>
          <w:szCs w:val="24"/>
        </w:rPr>
        <w:t>interventions that show promise based on their underlying theory, approach, and potential for public health impact</w:t>
      </w:r>
      <w:hyperlink r:id="rId8" w:history="1"/>
      <w:r w:rsidRPr="00817094">
        <w:rPr>
          <w:rFonts w:ascii="Times New Roman" w:hAnsi="Times New Roman" w:cs="Times New Roman"/>
          <w:sz w:val="24"/>
          <w:szCs w:val="24"/>
        </w:rPr>
        <w:t xml:space="preserve"> based on findings from an evaluation suggesting they improved one or more outcomes. These </w:t>
      </w:r>
      <w:del w:id="38" w:author="Decosimo, Kasey Poole" w:date="2017-07-25T08:26:00Z">
        <w:r w:rsidRPr="00817094" w:rsidDel="00583425">
          <w:rPr>
            <w:rFonts w:ascii="Times New Roman" w:hAnsi="Times New Roman" w:cs="Times New Roman"/>
            <w:sz w:val="24"/>
            <w:szCs w:val="24"/>
          </w:rPr>
          <w:delText xml:space="preserve">interventions </w:delText>
        </w:r>
      </w:del>
      <w:r w:rsidRPr="00817094">
        <w:rPr>
          <w:rFonts w:ascii="Times New Roman" w:hAnsi="Times New Roman" w:cs="Times New Roman"/>
          <w:sz w:val="24"/>
          <w:szCs w:val="24"/>
        </w:rPr>
        <w:t>have been evaluated in practice but have not been tested using more formal research methods</w:t>
      </w:r>
      <w:r w:rsidR="00817094">
        <w:rPr>
          <w:rFonts w:ascii="Times New Roman" w:hAnsi="Times New Roman" w:cs="Times New Roman"/>
          <w:sz w:val="24"/>
          <w:szCs w:val="24"/>
        </w:rPr>
        <w:t xml:space="preserve"> </w:t>
      </w:r>
      <w:r w:rsidR="00817094" w:rsidRPr="00817094">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&lt;EndNote&gt;&lt;Cite&gt;&lt;Author&gt;Center for Training and Research Translation&lt;/Author&gt;&lt;Year&gt;2013&lt;/Year&gt;&lt;RecNum&gt;79&lt;/RecNum&gt;&lt;DisplayText&gt;(Center for Training and Research Translation, 2013)&lt;/DisplayText&gt;&lt;record&gt;&lt;rec-number&gt;79&lt;/rec-number&gt;&lt;foreign-keys&gt;&lt;key app="EN" db-id="wdfs0d2x20ast9eaetrp9waj5fttxre0rt5s"&gt;79&lt;/key&gt;&lt;/foreign-keys&gt;&lt;ref-type name="Web Page"&gt;12&lt;/ref-type&gt;&lt;contributors&gt;&lt;authors&gt;&lt;author&gt;Center for Training and Research Translation,&lt;/author&gt;&lt;/authors&gt;&lt;/contributors&gt;&lt;titles&gt;&lt;/titles&gt;&lt;dates&gt;&lt;year&gt;2013&lt;/year&gt;&lt;/dates&gt;&lt;urls&gt;&lt;related-urls&gt;&lt;url&gt;http://centertrt.org/&lt;/url&gt;&lt;/related-urls&gt;&lt;/urls&gt;&lt;/record&gt;&lt;/Cite&gt;&lt;/EndNote&gt;</w:instrText>
      </w:r>
      <w:r w:rsidR="00817094" w:rsidRPr="00817094">
        <w:rPr>
          <w:rFonts w:ascii="Times New Roman" w:hAnsi="Times New Roman" w:cs="Times New Roman"/>
          <w:sz w:val="24"/>
          <w:szCs w:val="24"/>
        </w:rPr>
        <w:fldChar w:fldCharType="separate"/>
      </w:r>
      <w:r w:rsidR="00817094" w:rsidRPr="00817094">
        <w:rPr>
          <w:rFonts w:ascii="Times New Roman" w:hAnsi="Times New Roman" w:cs="Times New Roman"/>
          <w:noProof/>
          <w:sz w:val="24"/>
          <w:szCs w:val="24"/>
        </w:rPr>
        <w:t>(</w:t>
      </w:r>
      <w:hyperlink w:anchor="_ENREF_9" w:tooltip="Center for Training and Research Translation, 2013 #79" w:history="1">
        <w:r w:rsidR="00EF2F10" w:rsidRPr="00817094">
          <w:rPr>
            <w:rFonts w:ascii="Times New Roman" w:hAnsi="Times New Roman" w:cs="Times New Roman"/>
            <w:noProof/>
            <w:sz w:val="24"/>
            <w:szCs w:val="24"/>
          </w:rPr>
          <w:t>Center for Training and Research Translation, 2013</w:t>
        </w:r>
      </w:hyperlink>
      <w:r w:rsidR="00817094" w:rsidRPr="00817094">
        <w:rPr>
          <w:rFonts w:ascii="Times New Roman" w:hAnsi="Times New Roman" w:cs="Times New Roman"/>
          <w:noProof/>
          <w:sz w:val="24"/>
          <w:szCs w:val="24"/>
        </w:rPr>
        <w:t>)</w:t>
      </w:r>
      <w:r w:rsidR="00817094" w:rsidRPr="00817094">
        <w:rPr>
          <w:rFonts w:ascii="Times New Roman" w:hAnsi="Times New Roman" w:cs="Times New Roman"/>
          <w:sz w:val="24"/>
          <w:szCs w:val="24"/>
        </w:rPr>
        <w:fldChar w:fldCharType="end"/>
      </w:r>
      <w:r w:rsidRPr="00817094">
        <w:rPr>
          <w:rFonts w:ascii="Times New Roman" w:hAnsi="Times New Roman" w:cs="Times New Roman"/>
          <w:sz w:val="24"/>
          <w:szCs w:val="24"/>
        </w:rPr>
        <w:t>.</w:t>
      </w:r>
    </w:p>
    <w:p w14:paraId="48D731CE" w14:textId="76BC191F" w:rsidR="00D96A03" w:rsidRPr="00E30A64" w:rsidRDefault="00D96A03" w:rsidP="00D96A03">
      <w:pPr>
        <w:spacing w:after="0" w:line="240" w:lineRule="auto"/>
        <w:contextualSpacing/>
        <w:rPr>
          <w:rFonts w:ascii="Times New Roman" w:hAnsi="Times New Roman" w:cs="Times New Roman"/>
          <w:b/>
          <w:sz w:val="24"/>
          <w:szCs w:val="24"/>
        </w:rPr>
      </w:pPr>
    </w:p>
    <w:p w14:paraId="7C11ED41" w14:textId="74F0007C" w:rsidR="00D27F4A" w:rsidRDefault="00D27F4A" w:rsidP="00A733B4">
      <w:pPr>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PRECEDE/PROCEED</w:t>
      </w:r>
    </w:p>
    <w:p w14:paraId="4B46C492" w14:textId="44590E4A" w:rsidR="00D27F4A" w:rsidRDefault="00D27F4A" w:rsidP="002D4428">
      <w:pPr>
        <w:spacing w:after="0" w:line="240" w:lineRule="auto"/>
        <w:ind w:left="720"/>
        <w:contextualSpacing/>
        <w:rPr>
          <w:rFonts w:ascii="Times New Roman" w:hAnsi="Times New Roman" w:cs="Times New Roman"/>
          <w:b/>
          <w:sz w:val="24"/>
          <w:szCs w:val="24"/>
        </w:rPr>
      </w:pPr>
      <w:r w:rsidRPr="002C4DFE">
        <w:rPr>
          <w:rFonts w:ascii="Times New Roman" w:hAnsi="Times New Roman" w:cs="Times New Roman"/>
          <w:sz w:val="24"/>
          <w:szCs w:val="24"/>
        </w:rPr>
        <w:t>A diagnostic and planning and evaluation model.  PRECEDE represents predisposing, reinforcing and enabling constructs in ecological diagnosis and evaluation.  PROCCED stands for policy, regulatory, and organizational constructs in education and environmental development.</w:t>
      </w:r>
      <w:r w:rsidR="00817094" w:rsidRPr="002C4DFE">
        <w:rPr>
          <w:rFonts w:ascii="Times New Roman" w:hAnsi="Times New Roman" w:cs="Times New Roman"/>
          <w:sz w:val="24"/>
          <w:szCs w:val="24"/>
        </w:rPr>
        <w:t xml:space="preserve"> </w:t>
      </w:r>
      <w:r w:rsidR="002C4DFE" w:rsidRPr="002C4DFE">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&lt;EndNote&gt;&lt;Cite&gt;&lt;Author&gt;Green&lt;/Author&gt;&lt;Year&gt;2005&lt;/Year&gt;&lt;RecNum&gt;73&lt;/RecNum&gt;&lt;DisplayText&gt;(Green &amp;amp; Kreuter, 2005)&lt;/DisplayText&gt;&lt;record&gt;&lt;rec-number&gt;73&lt;/rec-number&gt;&lt;foreign-keys&gt;&lt;key app="EN" db-id="wdfs0d2x20ast9eaetrp9waj5fttxre0rt5s"&gt;73&lt;/key&gt;&lt;/foreign-keys&gt;&lt;ref-type name="Book"&gt;6&lt;/ref-type&gt;&lt;contributors&gt;&lt;authors&gt;&lt;author&gt;Green, Lawrence W&lt;/author&gt;&lt;author&gt;Kreuter, Marshall W&lt;/author&gt;&lt;/authors&gt;&lt;/contributors&gt;&lt;titles&gt;&lt;title&gt;Health program planning: An educational and ecological approach&lt;/title&gt;&lt;/titles&gt;&lt;dates&gt;&lt;year&gt;2005&lt;/year&gt;&lt;/dates&gt;&lt;publisher&gt;McGraw-Hill New York&lt;/publisher&gt;&lt;isbn&gt;0072556838&lt;/isbn&gt;&lt;urls&gt;&lt;/urls&gt;&lt;/record&gt;&lt;/Cite&gt;&lt;/EndNote&gt;</w:instrText>
      </w:r>
      <w:r w:rsidR="002C4DFE" w:rsidRPr="002C4DFE">
        <w:rPr>
          <w:rFonts w:ascii="Times New Roman" w:hAnsi="Times New Roman" w:cs="Times New Roman"/>
          <w:sz w:val="24"/>
          <w:szCs w:val="24"/>
        </w:rPr>
        <w:fldChar w:fldCharType="separate"/>
      </w:r>
      <w:r w:rsidR="002C4DFE" w:rsidRPr="002C4DFE">
        <w:rPr>
          <w:rFonts w:ascii="Times New Roman" w:hAnsi="Times New Roman" w:cs="Times New Roman"/>
          <w:noProof/>
          <w:sz w:val="24"/>
          <w:szCs w:val="24"/>
        </w:rPr>
        <w:t>(</w:t>
      </w:r>
      <w:hyperlink w:anchor="_ENREF_22" w:tooltip="Green, 2005 #73" w:history="1">
        <w:r w:rsidR="00EF2F10" w:rsidRPr="002C4DFE">
          <w:rPr>
            <w:rFonts w:ascii="Times New Roman" w:hAnsi="Times New Roman" w:cs="Times New Roman"/>
            <w:noProof/>
            <w:sz w:val="24"/>
            <w:szCs w:val="24"/>
          </w:rPr>
          <w:t>Green &amp; Kreuter, 2005</w:t>
        </w:r>
      </w:hyperlink>
      <w:r w:rsidR="002C4DFE" w:rsidRPr="002C4DFE">
        <w:rPr>
          <w:rFonts w:ascii="Times New Roman" w:hAnsi="Times New Roman" w:cs="Times New Roman"/>
          <w:noProof/>
          <w:sz w:val="24"/>
          <w:szCs w:val="24"/>
        </w:rPr>
        <w:t>)</w:t>
      </w:r>
      <w:r w:rsidR="002C4DFE" w:rsidRPr="002C4DFE">
        <w:rPr>
          <w:rFonts w:ascii="Times New Roman" w:hAnsi="Times New Roman" w:cs="Times New Roman"/>
          <w:sz w:val="24"/>
          <w:szCs w:val="24"/>
        </w:rPr>
        <w:fldChar w:fldCharType="end"/>
      </w:r>
    </w:p>
    <w:p w14:paraId="25CC748D" w14:textId="77777777" w:rsidR="002C4DFE" w:rsidRDefault="002C4DFE" w:rsidP="00A733B4">
      <w:pPr>
        <w:spacing w:after="0" w:line="240" w:lineRule="auto"/>
        <w:contextualSpacing/>
        <w:rPr>
          <w:rFonts w:ascii="Times New Roman" w:hAnsi="Times New Roman" w:cs="Times New Roman"/>
          <w:b/>
          <w:sz w:val="24"/>
          <w:szCs w:val="24"/>
        </w:rPr>
      </w:pPr>
    </w:p>
    <w:p w14:paraId="029E7E90" w14:textId="77777777" w:rsidR="006B6CE9" w:rsidRPr="00E30A64" w:rsidRDefault="006B6CE9" w:rsidP="00A733B4">
      <w:pPr>
        <w:spacing w:after="0" w:line="240" w:lineRule="auto"/>
        <w:contextualSpacing/>
        <w:rPr>
          <w:rFonts w:ascii="Times New Roman" w:hAnsi="Times New Roman" w:cs="Times New Roman"/>
          <w:b/>
          <w:sz w:val="24"/>
          <w:szCs w:val="24"/>
        </w:rPr>
      </w:pPr>
      <w:r w:rsidRPr="00E30A64">
        <w:rPr>
          <w:rFonts w:ascii="Times New Roman" w:hAnsi="Times New Roman" w:cs="Times New Roman"/>
          <w:b/>
          <w:sz w:val="24"/>
          <w:szCs w:val="24"/>
        </w:rPr>
        <w:t>Prevalence</w:t>
      </w:r>
      <w:r w:rsidR="001631E5" w:rsidRPr="00E30A64">
        <w:rPr>
          <w:rFonts w:ascii="Times New Roman" w:hAnsi="Times New Roman" w:cs="Times New Roman"/>
          <w:b/>
          <w:sz w:val="24"/>
          <w:szCs w:val="24"/>
        </w:rPr>
        <w:t>:</w:t>
      </w:r>
    </w:p>
    <w:p w14:paraId="1569FBCF" w14:textId="08120A4F" w:rsidR="006B6CE9" w:rsidRPr="00E30A64" w:rsidRDefault="006B6CE9" w:rsidP="00A733B4">
      <w:pPr>
        <w:spacing w:after="0" w:line="240" w:lineRule="auto"/>
        <w:ind w:left="720"/>
        <w:contextualSpacing/>
        <w:rPr>
          <w:rFonts w:ascii="Times New Roman" w:hAnsi="Times New Roman" w:cs="Times New Roman"/>
          <w:sz w:val="24"/>
          <w:szCs w:val="24"/>
        </w:rPr>
      </w:pPr>
      <w:r w:rsidRPr="00E30A64">
        <w:rPr>
          <w:rFonts w:ascii="Times New Roman" w:hAnsi="Times New Roman" w:cs="Times New Roman"/>
          <w:sz w:val="24"/>
          <w:szCs w:val="24"/>
        </w:rPr>
        <w:t>T</w:t>
      </w:r>
      <w:r w:rsidR="00B030E5" w:rsidRPr="00E30A64">
        <w:rPr>
          <w:rFonts w:ascii="Times New Roman" w:hAnsi="Times New Roman" w:cs="Times New Roman"/>
          <w:sz w:val="24"/>
          <w:szCs w:val="24"/>
        </w:rPr>
        <w:t>he total number of people in a population with a disease or health condition at a given point in time</w:t>
      </w:r>
      <w:r w:rsidRPr="00E30A64">
        <w:rPr>
          <w:rFonts w:ascii="Times New Roman" w:hAnsi="Times New Roman" w:cs="Times New Roman"/>
          <w:sz w:val="24"/>
          <w:szCs w:val="24"/>
        </w:rPr>
        <w:t xml:space="preserve">. </w:t>
      </w:r>
      <w:r w:rsidR="00545F00" w:rsidRPr="00E30A64">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&lt;EndNote&gt;&lt;Cite&gt;&lt;Author&gt;Agency for Toxic Substances and Disease Registry (ATSDR)&lt;/Author&gt;&lt;Year&gt;2009&lt;/Year&gt;&lt;RecNum&gt;25&lt;/RecNum&gt;&lt;DisplayText&gt;(Agency for Toxic Substances and Disease Registry (ATSDR), 2009)&lt;/DisplayText&gt;&lt;record&gt;&lt;rec-number&gt;25&lt;/rec-number&gt;&lt;foreign-keys&gt;&lt;key app="EN" db-id="wdfs0d2x20ast9eaetrp9waj5fttxre0rt5s"&gt;25&lt;/key&gt;&lt;key app="ENWeb" db-id=""&gt;0&lt;/key&gt;&lt;/foreign-keys&gt;&lt;ref-type name="Web Page"&gt;12&lt;/ref-type&gt;&lt;contributors&gt;&lt;authors&gt;&lt;author&gt;Agency for Toxic Substances and Disease Registry (ATSDR),&lt;/author&gt;&lt;/authors&gt;&lt;/contributors&gt;&lt;titles&gt;&lt;title&gt;Glossary of Terms&lt;/title&gt;&lt;/titles&gt;&lt;volume&gt;2012&lt;/volume&gt;&lt;number&gt;July 3&lt;/number&gt;&lt;dates&gt;&lt;year&gt;2009&lt;/year&gt;&lt;/dates&gt;&lt;urls&gt;&lt;related-urls&gt;&lt;url&gt;http://www.atsdr.cdc.gov/glossary.html&lt;/url&gt;&lt;/related-urls&gt;&lt;/urls&gt;&lt;/record&gt;&lt;/Cite&gt;&lt;/EndNote&gt;</w:instrText>
      </w:r>
      <w:r w:rsidR="00545F00" w:rsidRPr="00E30A64">
        <w:rPr>
          <w:rFonts w:ascii="Times New Roman" w:hAnsi="Times New Roman" w:cs="Times New Roman"/>
          <w:sz w:val="24"/>
          <w:szCs w:val="24"/>
        </w:rPr>
        <w:fldChar w:fldCharType="separate"/>
      </w:r>
      <w:r w:rsidR="0028603D" w:rsidRPr="00E30A64">
        <w:rPr>
          <w:rFonts w:ascii="Times New Roman" w:hAnsi="Times New Roman" w:cs="Times New Roman"/>
          <w:noProof/>
          <w:sz w:val="24"/>
          <w:szCs w:val="24"/>
        </w:rPr>
        <w:t>(</w:t>
      </w:r>
      <w:hyperlink w:anchor="_ENREF_1" w:tooltip="Agency for Toxic Substances and Disease Registry (ATSDR), 2009 #25" w:history="1">
        <w:r w:rsidR="00EF2F10" w:rsidRPr="00E30A64">
          <w:rPr>
            <w:rFonts w:ascii="Times New Roman" w:hAnsi="Times New Roman" w:cs="Times New Roman"/>
            <w:noProof/>
            <w:sz w:val="24"/>
            <w:szCs w:val="24"/>
          </w:rPr>
          <w:t>Agency for Toxic Substances and Disease Registry (ATSDR), 2009</w:t>
        </w:r>
      </w:hyperlink>
      <w:r w:rsidR="0028603D" w:rsidRPr="00E30A64">
        <w:rPr>
          <w:rFonts w:ascii="Times New Roman" w:hAnsi="Times New Roman" w:cs="Times New Roman"/>
          <w:noProof/>
          <w:sz w:val="24"/>
          <w:szCs w:val="24"/>
        </w:rPr>
        <w:t>)</w:t>
      </w:r>
      <w:r w:rsidR="00545F00" w:rsidRPr="00E30A64">
        <w:rPr>
          <w:rFonts w:ascii="Times New Roman" w:hAnsi="Times New Roman" w:cs="Times New Roman"/>
          <w:sz w:val="24"/>
          <w:szCs w:val="24"/>
        </w:rPr>
        <w:fldChar w:fldCharType="end"/>
      </w:r>
    </w:p>
    <w:p w14:paraId="1DEDEF19" w14:textId="77777777" w:rsidR="006B6CE9" w:rsidRPr="00E30A64" w:rsidRDefault="006B6CE9" w:rsidP="00A733B4">
      <w:pPr>
        <w:autoSpaceDE w:val="0"/>
        <w:autoSpaceDN w:val="0"/>
        <w:adjustRightInd w:val="0"/>
        <w:spacing w:after="0" w:line="240" w:lineRule="auto"/>
        <w:ind w:left="720"/>
        <w:contextualSpacing/>
        <w:rPr>
          <w:rFonts w:ascii="Times New Roman" w:hAnsi="Times New Roman" w:cs="Times New Roman"/>
          <w:color w:val="000000"/>
          <w:sz w:val="24"/>
          <w:szCs w:val="24"/>
        </w:rPr>
      </w:pPr>
    </w:p>
    <w:p w14:paraId="4BFA53B8" w14:textId="77777777" w:rsidR="00D96A03" w:rsidRPr="00E30A64" w:rsidRDefault="00D96A03" w:rsidP="002D4428">
      <w:pPr>
        <w:spacing w:after="0"/>
        <w:rPr>
          <w:rFonts w:ascii="Times New Roman" w:hAnsi="Times New Roman" w:cs="Times New Roman"/>
          <w:b/>
          <w:color w:val="000000"/>
          <w:sz w:val="24"/>
          <w:szCs w:val="24"/>
        </w:rPr>
      </w:pPr>
      <w:r w:rsidRPr="00E30A64">
        <w:rPr>
          <w:rFonts w:ascii="Times New Roman" w:hAnsi="Times New Roman" w:cs="Times New Roman"/>
          <w:b/>
          <w:color w:val="000000"/>
          <w:sz w:val="24"/>
          <w:szCs w:val="24"/>
        </w:rPr>
        <w:t>Primary Data Collection:</w:t>
      </w:r>
    </w:p>
    <w:p w14:paraId="5D6A982D" w14:textId="43AFB289" w:rsidR="00D96A03" w:rsidRDefault="00B030E5" w:rsidP="002D4428">
      <w:pPr>
        <w:spacing w:after="0" w:line="240" w:lineRule="auto"/>
        <w:ind w:left="720"/>
        <w:contextualSpacing/>
        <w:rPr>
          <w:rFonts w:ascii="Times New Roman" w:hAnsi="Times New Roman" w:cs="Times New Roman"/>
          <w:color w:val="000000"/>
          <w:sz w:val="24"/>
          <w:szCs w:val="24"/>
        </w:rPr>
      </w:pPr>
      <w:r w:rsidRPr="00E30A64">
        <w:rPr>
          <w:rFonts w:ascii="Times New Roman" w:hAnsi="Times New Roman" w:cs="Times New Roman"/>
          <w:color w:val="000000"/>
          <w:sz w:val="24"/>
          <w:szCs w:val="24"/>
        </w:rPr>
        <w:t>Data gathered directly from the community by the researcher</w:t>
      </w:r>
      <w:r w:rsidR="0097484E">
        <w:rPr>
          <w:rFonts w:ascii="Times New Roman" w:hAnsi="Times New Roman" w:cs="Times New Roman"/>
          <w:color w:val="000000"/>
          <w:sz w:val="24"/>
          <w:szCs w:val="24"/>
        </w:rPr>
        <w:t xml:space="preserve"> or organization</w:t>
      </w:r>
      <w:r w:rsidRPr="00E30A64">
        <w:rPr>
          <w:rFonts w:ascii="Times New Roman" w:hAnsi="Times New Roman" w:cs="Times New Roman"/>
          <w:color w:val="000000"/>
          <w:sz w:val="24"/>
          <w:szCs w:val="24"/>
        </w:rPr>
        <w:t>, instead of from other people’s research</w:t>
      </w:r>
      <w:r w:rsidR="00D96A03" w:rsidRPr="00E30A64">
        <w:rPr>
          <w:rFonts w:ascii="Times New Roman" w:hAnsi="Times New Roman" w:cs="Times New Roman"/>
          <w:color w:val="000000"/>
          <w:sz w:val="24"/>
          <w:szCs w:val="24"/>
        </w:rPr>
        <w:t xml:space="preserve">. </w:t>
      </w:r>
      <w:r w:rsidR="00545F00" w:rsidRPr="00E30A64">
        <w:rPr>
          <w:rFonts w:ascii="Times New Roman" w:hAnsi="Times New Roman" w:cs="Times New Roman"/>
          <w:color w:val="000000"/>
          <w:sz w:val="24"/>
          <w:szCs w:val="24"/>
        </w:rPr>
        <w:fldChar w:fldCharType="begin"/>
      </w:r>
      <w:r w:rsidR="005812C2">
        <w:rPr>
          <w:rFonts w:ascii="Times New Roman" w:hAnsi="Times New Roman" w:cs="Times New Roman"/>
          <w:color w:val="000000"/>
          <w:sz w:val="24"/>
          <w:szCs w:val="24"/>
        </w:rPr>
        <w:instrText xml:space="preserve"> ADDIN EN.CITE &lt;EndNote&gt;&lt;Cite&gt;&lt;Author&gt;National Cancer Institute&lt;/Author&gt;&lt;RecNum&gt;7&lt;/RecNum&gt;&lt;DisplayText&gt;(National Cancer Institute, 2012)&lt;/DisplayText&gt;&lt;record&gt;&lt;rec-number&gt;7&lt;/rec-number&gt;&lt;foreign-keys&gt;&lt;key app="EN" db-id="wdfs0d2x20ast9eaetrp9waj5fttxre0rt5s"&gt;7&lt;/key&gt;&lt;key app="ENWeb" db-id=""&gt;0&lt;/key&gt;&lt;/foreign-keys&gt;&lt;ref-type name="Web Page"&gt;12&lt;/ref-type&gt;&lt;contributors&gt;&lt;authors&gt;&lt;author&gt;National Cancer Institute,&lt;/author&gt;&lt;/authors&gt;&lt;secondary-authors&gt;&lt;author&gt;Cancer Control and Population Sciences&lt;/author&gt;&lt;/secondary-authors&gt;&lt;/contributors&gt;&lt;titles&gt;&lt;title&gt;Using What Works: Adapting Evidence-Based Programs to Fit Your Needs&lt;/title&gt;&lt;secondary-title&gt;Glossary&lt;/secondary-title&gt;&lt;/titles&gt;&lt;volume&gt;2012&lt;/volume&gt;&lt;number&gt;August 14&lt;/number&gt;&lt;dates&gt;&lt;year&gt;2012&lt;/year&gt;&lt;/dates&gt;&lt;urls&gt;&lt;related-urls&gt;&lt;url&gt;http://cancercontrol.cancer.gov/use_what_works/Appendix_B_Glossary.pdf&lt;/url&gt;&lt;/related-urls&gt;&lt;/urls&gt;&lt;/record&gt;&lt;/Cite&gt;&lt;/EndNote&gt;</w:instrText>
      </w:r>
      <w:r w:rsidR="00545F00" w:rsidRPr="00E30A64">
        <w:rPr>
          <w:rFonts w:ascii="Times New Roman" w:hAnsi="Times New Roman" w:cs="Times New Roman"/>
          <w:color w:val="000000"/>
          <w:sz w:val="24"/>
          <w:szCs w:val="24"/>
        </w:rPr>
        <w:fldChar w:fldCharType="separate"/>
      </w:r>
      <w:r w:rsidR="00E8034F">
        <w:rPr>
          <w:rFonts w:ascii="Times New Roman" w:hAnsi="Times New Roman" w:cs="Times New Roman"/>
          <w:noProof/>
          <w:color w:val="000000"/>
          <w:sz w:val="24"/>
          <w:szCs w:val="24"/>
        </w:rPr>
        <w:t>(</w:t>
      </w:r>
      <w:hyperlink w:anchor="_ENREF_31" w:tooltip="National Cancer Institute, 2012 #7" w:history="1">
        <w:r w:rsidR="00EF2F10">
          <w:rPr>
            <w:rFonts w:ascii="Times New Roman" w:hAnsi="Times New Roman" w:cs="Times New Roman"/>
            <w:noProof/>
            <w:color w:val="000000"/>
            <w:sz w:val="24"/>
            <w:szCs w:val="24"/>
          </w:rPr>
          <w:t>National Cancer Institute, 2012</w:t>
        </w:r>
      </w:hyperlink>
      <w:r w:rsidR="00E8034F">
        <w:rPr>
          <w:rFonts w:ascii="Times New Roman" w:hAnsi="Times New Roman" w:cs="Times New Roman"/>
          <w:noProof/>
          <w:color w:val="000000"/>
          <w:sz w:val="24"/>
          <w:szCs w:val="24"/>
        </w:rPr>
        <w:t>)</w:t>
      </w:r>
      <w:r w:rsidR="00545F00" w:rsidRPr="00E30A64">
        <w:rPr>
          <w:rFonts w:ascii="Times New Roman" w:hAnsi="Times New Roman" w:cs="Times New Roman"/>
          <w:color w:val="000000"/>
          <w:sz w:val="24"/>
          <w:szCs w:val="24"/>
        </w:rPr>
        <w:fldChar w:fldCharType="end"/>
      </w:r>
    </w:p>
    <w:p w14:paraId="2F95D2AF" w14:textId="77777777" w:rsidR="00181401" w:rsidRDefault="00181401" w:rsidP="00BD19FD">
      <w:pPr>
        <w:spacing w:after="0" w:line="240" w:lineRule="auto"/>
        <w:contextualSpacing/>
        <w:rPr>
          <w:rFonts w:ascii="Times New Roman" w:hAnsi="Times New Roman" w:cs="Times New Roman"/>
          <w:b/>
          <w:color w:val="000000"/>
          <w:sz w:val="24"/>
          <w:szCs w:val="24"/>
        </w:rPr>
      </w:pPr>
    </w:p>
    <w:p w14:paraId="31877CCA" w14:textId="5DA1F3F2" w:rsidR="00BD19FD" w:rsidRPr="00BD19FD" w:rsidRDefault="00BD19FD" w:rsidP="00BD19FD">
      <w:pPr>
        <w:spacing w:after="0" w:line="240" w:lineRule="auto"/>
        <w:contextualSpacing/>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Priority Population: </w:t>
      </w:r>
      <w:r>
        <w:rPr>
          <w:rFonts w:ascii="Times New Roman" w:hAnsi="Times New Roman" w:cs="Times New Roman"/>
          <w:b/>
          <w:sz w:val="24"/>
          <w:szCs w:val="24"/>
        </w:rPr>
        <w:t>(or Target Population At-risk group, or Population of interest):</w:t>
      </w:r>
      <w:r w:rsidRPr="00C0401D">
        <w:rPr>
          <w:sz w:val="20"/>
          <w:szCs w:val="18"/>
        </w:rPr>
        <w:t xml:space="preserve"> </w:t>
      </w:r>
    </w:p>
    <w:p w14:paraId="5D98F841" w14:textId="314B4F1E" w:rsidR="00BD19FD" w:rsidRPr="00EA4D86" w:rsidRDefault="00BD19FD" w:rsidP="00BD19FD">
      <w:pPr>
        <w:spacing w:after="0" w:line="240" w:lineRule="auto"/>
        <w:ind w:left="720"/>
        <w:contextualSpacing/>
        <w:rPr>
          <w:rFonts w:ascii="Times New Roman" w:hAnsi="Times New Roman" w:cs="Times New Roman"/>
          <w:b/>
          <w:sz w:val="24"/>
          <w:szCs w:val="24"/>
        </w:rPr>
      </w:pPr>
      <w:r w:rsidRPr="00BD19FD">
        <w:rPr>
          <w:rFonts w:ascii="Times New Roman" w:hAnsi="Times New Roman" w:cs="Times New Roman"/>
          <w:sz w:val="24"/>
          <w:szCs w:val="24"/>
        </w:rPr>
        <w:t>The population or community to which a given intervention is directed</w:t>
      </w:r>
      <w:r>
        <w:rPr>
          <w:rFonts w:ascii="Times New Roman" w:hAnsi="Times New Roman" w:cs="Times New Roman"/>
          <w:sz w:val="24"/>
          <w:szCs w:val="24"/>
        </w:rPr>
        <w:t>. The d</w:t>
      </w:r>
      <w:r w:rsidRPr="00EA4D86">
        <w:rPr>
          <w:rFonts w:ascii="Times New Roman" w:hAnsi="Times New Roman" w:cs="Times New Roman"/>
          <w:sz w:val="24"/>
          <w:szCs w:val="24"/>
        </w:rPr>
        <w:t>efined population group that has a health problem or that is at risk for acquiring a health problem due to risk behaviors or environmental risk.</w:t>
      </w:r>
      <w:r w:rsidR="00F24BAC">
        <w:rPr>
          <w:rFonts w:ascii="Times New Roman" w:hAnsi="Times New Roman" w:cs="Times New Roman"/>
          <w:sz w:val="24"/>
          <w:szCs w:val="24"/>
        </w:rPr>
        <w:t xml:space="preserve"> </w:t>
      </w:r>
      <w:r w:rsidR="00F06ABB" w:rsidRPr="008747B7">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&lt;EndNote&gt;&lt;Cite&gt;&lt;Author&gt;Community Preventive Services Task Force&lt;/Author&gt;&lt;Year&gt;2012&lt;/Year&gt;&lt;RecNum&gt;41&lt;/RecNum&gt;&lt;DisplayText&gt;(Community Preventive Services Task Force, 2012)&lt;/DisplayText&gt;&lt;record&gt;&lt;rec-number&gt;41&lt;/rec-number&gt;&lt;foreign-keys&gt;&lt;key app="EN" db-id="wdfs0d2x20ast9eaetrp9waj5fttxre0rt5s"&gt;41&lt;/key&gt;&lt;/foreign-keys&gt;&lt;ref-type name="Web Page"&gt;12&lt;/ref-type&gt;&lt;contributors&gt;&lt;authors&gt;&lt;author&gt;Community Preventive Services Task Force,&lt;/author&gt;&lt;/authors&gt;&lt;/contributors&gt;&lt;titles&gt;&lt;title&gt;Glossary&lt;/title&gt;&lt;/titles&gt;&lt;volume&gt;2012&lt;/volume&gt;&lt;number&gt;3rd July&lt;/number&gt;&lt;dates&gt;&lt;year&gt;2012&lt;/year&gt;&lt;/dates&gt;&lt;urls&gt;&lt;related-urls&gt;&lt;url&gt;http://www.thecommunityguide.org/about/glossary.html&lt;/url&gt;&lt;/related-urls&gt;&lt;/urls&gt;&lt;/record&gt;&lt;/Cite&gt;&lt;/EndNote&gt;</w:instrText>
      </w:r>
      <w:r w:rsidR="00F06ABB" w:rsidRPr="008747B7">
        <w:rPr>
          <w:rFonts w:ascii="Times New Roman" w:hAnsi="Times New Roman" w:cs="Times New Roman"/>
          <w:sz w:val="24"/>
          <w:szCs w:val="24"/>
        </w:rPr>
        <w:fldChar w:fldCharType="separate"/>
      </w:r>
      <w:r w:rsidR="005812C2">
        <w:rPr>
          <w:rFonts w:ascii="Times New Roman" w:hAnsi="Times New Roman" w:cs="Times New Roman"/>
          <w:noProof/>
          <w:sz w:val="24"/>
          <w:szCs w:val="24"/>
        </w:rPr>
        <w:t>(</w:t>
      </w:r>
      <w:hyperlink w:anchor="_ENREF_17" w:tooltip="Community Preventive Services Task Force, 2012 #41" w:history="1">
        <w:r w:rsidR="00EF2F10">
          <w:rPr>
            <w:rFonts w:ascii="Times New Roman" w:hAnsi="Times New Roman" w:cs="Times New Roman"/>
            <w:noProof/>
            <w:sz w:val="24"/>
            <w:szCs w:val="24"/>
          </w:rPr>
          <w:t>Community Preventive Services Task Force, 2012</w:t>
        </w:r>
      </w:hyperlink>
      <w:r w:rsidR="005812C2">
        <w:rPr>
          <w:rFonts w:ascii="Times New Roman" w:hAnsi="Times New Roman" w:cs="Times New Roman"/>
          <w:noProof/>
          <w:sz w:val="24"/>
          <w:szCs w:val="24"/>
        </w:rPr>
        <w:t>)</w:t>
      </w:r>
      <w:r w:rsidR="00F06ABB" w:rsidRPr="008747B7">
        <w:rPr>
          <w:rFonts w:ascii="Times New Roman" w:hAnsi="Times New Roman" w:cs="Times New Roman"/>
          <w:sz w:val="24"/>
          <w:szCs w:val="24"/>
        </w:rPr>
        <w:fldChar w:fldCharType="end"/>
      </w:r>
    </w:p>
    <w:p w14:paraId="103F8ECA" w14:textId="77777777" w:rsidR="00BD19FD" w:rsidRPr="00E30A64" w:rsidRDefault="00BD19FD" w:rsidP="00BD19FD">
      <w:pPr>
        <w:spacing w:after="0" w:line="240" w:lineRule="auto"/>
        <w:contextualSpacing/>
        <w:rPr>
          <w:rFonts w:ascii="Times New Roman" w:hAnsi="Times New Roman" w:cs="Times New Roman"/>
          <w:color w:val="000000"/>
          <w:sz w:val="24"/>
          <w:szCs w:val="24"/>
        </w:rPr>
      </w:pPr>
    </w:p>
    <w:p w14:paraId="509C85B7" w14:textId="77777777" w:rsidR="006B6CE9" w:rsidRPr="00E30A64" w:rsidRDefault="006B6CE9" w:rsidP="00A733B4">
      <w:pPr>
        <w:spacing w:after="0" w:line="240" w:lineRule="auto"/>
        <w:contextualSpacing/>
        <w:rPr>
          <w:rFonts w:ascii="Times New Roman" w:hAnsi="Times New Roman" w:cs="Times New Roman"/>
          <w:b/>
          <w:color w:val="FF0000"/>
          <w:sz w:val="24"/>
          <w:szCs w:val="24"/>
        </w:rPr>
      </w:pPr>
      <w:r w:rsidRPr="00E30A64">
        <w:rPr>
          <w:rFonts w:ascii="Times New Roman" w:hAnsi="Times New Roman" w:cs="Times New Roman"/>
          <w:b/>
          <w:sz w:val="24"/>
          <w:szCs w:val="24"/>
        </w:rPr>
        <w:t>Probability</w:t>
      </w:r>
      <w:r w:rsidR="00273405" w:rsidRPr="00E30A64">
        <w:rPr>
          <w:rFonts w:ascii="Times New Roman" w:hAnsi="Times New Roman" w:cs="Times New Roman"/>
          <w:b/>
          <w:sz w:val="24"/>
          <w:szCs w:val="24"/>
        </w:rPr>
        <w:t xml:space="preserve"> Sampling</w:t>
      </w:r>
      <w:r w:rsidR="001631E5" w:rsidRPr="00E30A64">
        <w:rPr>
          <w:rFonts w:ascii="Times New Roman" w:hAnsi="Times New Roman" w:cs="Times New Roman"/>
          <w:b/>
          <w:sz w:val="24"/>
          <w:szCs w:val="24"/>
        </w:rPr>
        <w:t>:</w:t>
      </w:r>
    </w:p>
    <w:p w14:paraId="1FC2A230" w14:textId="7F1AC962" w:rsidR="00273405" w:rsidRPr="00E30A64" w:rsidRDefault="00273405" w:rsidP="00A733B4">
      <w:pPr>
        <w:spacing w:after="0" w:line="240" w:lineRule="auto"/>
        <w:ind w:left="720"/>
        <w:contextualSpacing/>
        <w:rPr>
          <w:rFonts w:ascii="Times New Roman" w:hAnsi="Times New Roman" w:cs="Times New Roman"/>
          <w:color w:val="000000"/>
          <w:sz w:val="24"/>
          <w:szCs w:val="24"/>
        </w:rPr>
      </w:pPr>
      <w:r w:rsidRPr="00E30A64">
        <w:rPr>
          <w:rFonts w:ascii="Times New Roman" w:hAnsi="Times New Roman" w:cs="Times New Roman"/>
          <w:sz w:val="24"/>
          <w:szCs w:val="24"/>
        </w:rPr>
        <w:t xml:space="preserve">A method of selecting participants for a study in which researchers can determine how likely it is for a person to be chosen. For instance, each person in a population might have an equal chance of being chosen. This allows researchers to attempt to obtain a sample that represents the population being studied, so that their results can be generalized to the larger population. </w:t>
      </w:r>
      <w:r w:rsidRPr="00E30A64">
        <w:rPr>
          <w:rFonts w:ascii="Times New Roman" w:hAnsi="Times New Roman" w:cs="Times New Roman"/>
          <w:sz w:val="24"/>
          <w:szCs w:val="24"/>
        </w:rPr>
        <w:fldChar w:fldCharType="begin"/>
      </w:r>
      <w:r w:rsidR="00A076A8">
        <w:rPr>
          <w:rFonts w:ascii="Times New Roman" w:hAnsi="Times New Roman" w:cs="Times New Roman"/>
          <w:sz w:val="24"/>
          <w:szCs w:val="24"/>
        </w:rPr>
        <w:instrText xml:space="preserve"> ADDIN EN.CITE &lt;EndNote&gt;&lt;Cite&gt;&lt;Year&gt;2013&lt;/Year&gt;&lt;RecNum&gt;61&lt;/RecNum&gt;&lt;DisplayText&gt;(Britannica Digial Learning Editorial Board, 2013b)&lt;/DisplayText&gt;&lt;record&gt;&lt;rec-number&gt;61&lt;/rec-number&gt;&lt;foreign-keys&gt;&lt;key app="EN" db-id="wdfs0d2x20ast9eaetrp9waj5fttxre0rt5s"&gt;61&lt;/key&gt;&lt;/foreign-keys&gt;&lt;ref-type name="Online Multimedia"&gt;48&lt;/ref-type&gt;&lt;contributors&gt;&lt;authors&gt;&lt;author&gt;Britannica Digial Learning Editorial Board,&lt;/author&gt;&lt;/authors&gt;&lt;/contributors&gt;&lt;titles&gt;&lt;title&gt;Probability Sampling&lt;/title&gt;&lt;secondary-title&gt;Encyclopædia Britannica Online Academic Edition&lt;/secondary-title&gt;&lt;/titles&gt;&lt;dates&gt;&lt;year&gt;2013&lt;/year&gt;&lt;/dates&gt;&lt;urls&gt;&lt;related-urls&gt;&lt;url&gt;http://www.britannica.com/EBchecked/topic/477525/probability-sampling&lt;/url&gt;&lt;/related-urls&gt;&lt;/urls&gt;&lt;/record&gt;&lt;/Cite&gt;&lt;/EndNote&gt;</w:instrText>
      </w:r>
      <w:r w:rsidRPr="00E30A64">
        <w:rPr>
          <w:rFonts w:ascii="Times New Roman" w:hAnsi="Times New Roman" w:cs="Times New Roman"/>
          <w:sz w:val="24"/>
          <w:szCs w:val="24"/>
        </w:rPr>
        <w:fldChar w:fldCharType="separate"/>
      </w:r>
      <w:r w:rsidR="00A076A8">
        <w:rPr>
          <w:rFonts w:ascii="Times New Roman" w:hAnsi="Times New Roman" w:cs="Times New Roman"/>
          <w:noProof/>
          <w:sz w:val="24"/>
          <w:szCs w:val="24"/>
        </w:rPr>
        <w:t>(</w:t>
      </w:r>
      <w:hyperlink w:anchor="_ENREF_6" w:tooltip="Britannica Digial Learning Editorial Board, 2013 #61" w:history="1">
        <w:r w:rsidR="00EF2F10">
          <w:rPr>
            <w:rFonts w:ascii="Times New Roman" w:hAnsi="Times New Roman" w:cs="Times New Roman"/>
            <w:noProof/>
            <w:sz w:val="24"/>
            <w:szCs w:val="24"/>
          </w:rPr>
          <w:t>Britannica Digial Learning Editorial Board, 2013b</w:t>
        </w:r>
      </w:hyperlink>
      <w:r w:rsidR="00A076A8">
        <w:rPr>
          <w:rFonts w:ascii="Times New Roman" w:hAnsi="Times New Roman" w:cs="Times New Roman"/>
          <w:noProof/>
          <w:sz w:val="24"/>
          <w:szCs w:val="24"/>
        </w:rPr>
        <w:t>)</w:t>
      </w:r>
      <w:r w:rsidRPr="00E30A64">
        <w:rPr>
          <w:rFonts w:ascii="Times New Roman" w:hAnsi="Times New Roman" w:cs="Times New Roman"/>
          <w:sz w:val="24"/>
          <w:szCs w:val="24"/>
        </w:rPr>
        <w:fldChar w:fldCharType="end"/>
      </w:r>
    </w:p>
    <w:p w14:paraId="08D4C3B6" w14:textId="77777777" w:rsidR="00773207" w:rsidRPr="00E30A64" w:rsidRDefault="00773207" w:rsidP="00A733B4">
      <w:pPr>
        <w:spacing w:after="0" w:line="240" w:lineRule="auto"/>
        <w:ind w:left="720"/>
        <w:contextualSpacing/>
        <w:rPr>
          <w:rFonts w:ascii="Times New Roman" w:hAnsi="Times New Roman" w:cs="Times New Roman"/>
          <w:b/>
          <w:sz w:val="24"/>
          <w:szCs w:val="24"/>
        </w:rPr>
      </w:pPr>
    </w:p>
    <w:p w14:paraId="6564E067" w14:textId="77777777" w:rsidR="00264DD2" w:rsidRPr="00E30A64" w:rsidRDefault="00D96A03" w:rsidP="00A733B4">
      <w:pPr>
        <w:spacing w:after="0" w:line="240" w:lineRule="auto"/>
        <w:contextualSpacing/>
        <w:rPr>
          <w:rFonts w:ascii="Times New Roman" w:hAnsi="Times New Roman" w:cs="Times New Roman"/>
          <w:b/>
          <w:sz w:val="24"/>
          <w:szCs w:val="24"/>
        </w:rPr>
      </w:pPr>
      <w:r w:rsidRPr="00E30A64">
        <w:rPr>
          <w:rFonts w:ascii="Times New Roman" w:hAnsi="Times New Roman" w:cs="Times New Roman"/>
          <w:b/>
          <w:sz w:val="24"/>
          <w:szCs w:val="24"/>
        </w:rPr>
        <w:t>Process E</w:t>
      </w:r>
      <w:r w:rsidR="00264DD2" w:rsidRPr="00E30A64">
        <w:rPr>
          <w:rFonts w:ascii="Times New Roman" w:hAnsi="Times New Roman" w:cs="Times New Roman"/>
          <w:b/>
          <w:sz w:val="24"/>
          <w:szCs w:val="24"/>
        </w:rPr>
        <w:t>valuation</w:t>
      </w:r>
      <w:r w:rsidR="001631E5" w:rsidRPr="00E30A64">
        <w:rPr>
          <w:rFonts w:ascii="Times New Roman" w:hAnsi="Times New Roman" w:cs="Times New Roman"/>
          <w:b/>
          <w:sz w:val="24"/>
          <w:szCs w:val="24"/>
        </w:rPr>
        <w:t>:</w:t>
      </w:r>
    </w:p>
    <w:p w14:paraId="6A01AD9A" w14:textId="5D4FFAF0" w:rsidR="00430FDC" w:rsidRPr="00E30A64" w:rsidRDefault="006B6272" w:rsidP="00A733B4">
      <w:pPr>
        <w:spacing w:after="0" w:line="240" w:lineRule="auto"/>
        <w:ind w:left="720"/>
        <w:contextualSpacing/>
        <w:rPr>
          <w:rFonts w:ascii="Times New Roman" w:hAnsi="Times New Roman" w:cs="Times New Roman"/>
          <w:sz w:val="24"/>
          <w:szCs w:val="24"/>
        </w:rPr>
      </w:pPr>
      <w:r>
        <w:rPr>
          <w:rFonts w:ascii="Times New Roman" w:hAnsi="Times New Roman" w:cs="Times New Roman"/>
          <w:sz w:val="24"/>
          <w:szCs w:val="24"/>
        </w:rPr>
        <w:t xml:space="preserve">A type of </w:t>
      </w:r>
      <w:r w:rsidR="00AD7429" w:rsidRPr="006B6272">
        <w:rPr>
          <w:rFonts w:ascii="Times New Roman" w:hAnsi="Times New Roman" w:cs="Times New Roman"/>
          <w:sz w:val="24"/>
          <w:szCs w:val="24"/>
        </w:rPr>
        <w:t xml:space="preserve">evaluation </w:t>
      </w:r>
      <w:r w:rsidR="00AD7429">
        <w:rPr>
          <w:rFonts w:ascii="Times New Roman" w:hAnsi="Times New Roman" w:cs="Times New Roman"/>
          <w:sz w:val="24"/>
          <w:szCs w:val="24"/>
        </w:rPr>
        <w:t>used</w:t>
      </w:r>
      <w:r>
        <w:rPr>
          <w:rFonts w:ascii="Times New Roman" w:hAnsi="Times New Roman" w:cs="Times New Roman"/>
          <w:sz w:val="24"/>
          <w:szCs w:val="24"/>
        </w:rPr>
        <w:t xml:space="preserve"> to monitor and document</w:t>
      </w:r>
      <w:r w:rsidRPr="006B6272">
        <w:rPr>
          <w:rFonts w:ascii="Times New Roman" w:hAnsi="Times New Roman" w:cs="Times New Roman"/>
          <w:sz w:val="24"/>
          <w:szCs w:val="24"/>
        </w:rPr>
        <w:t xml:space="preserve"> implementation</w:t>
      </w:r>
      <w:r w:rsidR="006467F8">
        <w:rPr>
          <w:rFonts w:ascii="Times New Roman" w:hAnsi="Times New Roman" w:cs="Times New Roman"/>
          <w:sz w:val="24"/>
          <w:szCs w:val="24"/>
        </w:rPr>
        <w:t>. It</w:t>
      </w:r>
      <w:r w:rsidRPr="006B6272">
        <w:rPr>
          <w:rFonts w:ascii="Times New Roman" w:hAnsi="Times New Roman" w:cs="Times New Roman"/>
          <w:sz w:val="24"/>
          <w:szCs w:val="24"/>
        </w:rPr>
        <w:t xml:space="preserve"> can aid in understanding the relationship between specific </w:t>
      </w:r>
      <w:ins w:id="39" w:author="Decosimo, Kasey Poole" w:date="2017-07-25T08:27:00Z">
        <w:r w:rsidR="00583425">
          <w:rPr>
            <w:rFonts w:ascii="Times New Roman" w:hAnsi="Times New Roman" w:cs="Times New Roman"/>
            <w:sz w:val="24"/>
            <w:szCs w:val="24"/>
          </w:rPr>
          <w:t xml:space="preserve">strategy or </w:t>
        </w:r>
      </w:ins>
      <w:r>
        <w:rPr>
          <w:rFonts w:ascii="Times New Roman" w:hAnsi="Times New Roman" w:cs="Times New Roman"/>
          <w:sz w:val="24"/>
          <w:szCs w:val="24"/>
        </w:rPr>
        <w:t>intervention</w:t>
      </w:r>
      <w:r w:rsidRPr="006B6272">
        <w:rPr>
          <w:rFonts w:ascii="Times New Roman" w:hAnsi="Times New Roman" w:cs="Times New Roman"/>
          <w:sz w:val="24"/>
          <w:szCs w:val="24"/>
        </w:rPr>
        <w:t xml:space="preserve"> elements and outcomes.</w:t>
      </w:r>
      <w:r w:rsidR="002C4DFE">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&lt;EndNote&gt;&lt;Cite&gt;&lt;Author&gt;Saunders&lt;/Author&gt;&lt;Year&gt;2005&lt;/Year&gt;&lt;RecNum&gt;81&lt;/RecNum&gt;&lt;DisplayText&gt;(Saunders, Evans, &amp;amp; Joshi, 2005)&lt;/DisplayText&gt;&lt;record&gt;&lt;rec-number&gt;81&lt;/rec-number&gt;&lt;foreign-keys&gt;&lt;key app="EN" db-id="wdfs0d2x20ast9eaetrp9waj5fttxre0rt5s"&gt;81&lt;/key&gt;&lt;/foreign-keys&gt;&lt;ref-type name="Journal Article"&gt;17&lt;/ref-type&gt;&lt;contributors&gt;&lt;authors&gt;&lt;author&gt;Ruth P. Saunders&lt;/author&gt;&lt;author&gt;Martin H. Evans&lt;/author&gt;&lt;author&gt;Praphul Joshi&lt;/author&gt;&lt;/authors&gt;&lt;/contributors&gt;&lt;titles&gt;&lt;title&gt;Developing a Process-Evaluation Plan for Assessing Health Promotion Program Implementation: A How-To Guide &lt;/title&gt;&lt;secondary-title&gt;Health Promot Pract&lt;/secondary-title&gt;&lt;/titles&gt;&lt;periodical&gt;&lt;full-title&gt;Health Promot Pract&lt;/full-title&gt;&lt;/periodical&gt;&lt;pages&gt;134-147&lt;/pages&gt;&lt;volume&gt;6&lt;/volume&gt;&lt;number&gt;2&lt;/number&gt;&lt;section&gt;134&lt;/section&gt;&lt;dates&gt;&lt;year&gt;2005&lt;/year&gt;&lt;/dates&gt;&lt;urls&gt;&lt;/urls&gt;&lt;electronic-resource-num&gt;10.1177/1524839904273387&lt;/electronic-resource-num&gt;&lt;/record&gt;&lt;/Cite&gt;&lt;/EndNote&gt;</w:instrText>
      </w:r>
      <w:r w:rsidR="002C4DFE">
        <w:rPr>
          <w:rFonts w:ascii="Times New Roman" w:hAnsi="Times New Roman" w:cs="Times New Roman"/>
          <w:sz w:val="24"/>
          <w:szCs w:val="24"/>
        </w:rPr>
        <w:fldChar w:fldCharType="separate"/>
      </w:r>
      <w:r w:rsidR="002C4DFE">
        <w:rPr>
          <w:rFonts w:ascii="Times New Roman" w:hAnsi="Times New Roman" w:cs="Times New Roman"/>
          <w:noProof/>
          <w:sz w:val="24"/>
          <w:szCs w:val="24"/>
        </w:rPr>
        <w:t>(</w:t>
      </w:r>
      <w:hyperlink w:anchor="_ENREF_41" w:tooltip="Saunders, 2005 #81" w:history="1">
        <w:r w:rsidR="00EF2F10">
          <w:rPr>
            <w:rFonts w:ascii="Times New Roman" w:hAnsi="Times New Roman" w:cs="Times New Roman"/>
            <w:noProof/>
            <w:sz w:val="24"/>
            <w:szCs w:val="24"/>
          </w:rPr>
          <w:t>Saunders, Evans, &amp; Joshi, 2005</w:t>
        </w:r>
      </w:hyperlink>
      <w:r w:rsidR="002C4DFE">
        <w:rPr>
          <w:rFonts w:ascii="Times New Roman" w:hAnsi="Times New Roman" w:cs="Times New Roman"/>
          <w:noProof/>
          <w:sz w:val="24"/>
          <w:szCs w:val="24"/>
        </w:rPr>
        <w:t>)</w:t>
      </w:r>
      <w:r w:rsidR="002C4DFE">
        <w:rPr>
          <w:rFonts w:ascii="Times New Roman" w:hAnsi="Times New Roman" w:cs="Times New Roman"/>
          <w:sz w:val="24"/>
          <w:szCs w:val="24"/>
        </w:rPr>
        <w:fldChar w:fldCharType="end"/>
      </w:r>
      <w:r w:rsidR="002C4DFE">
        <w:rPr>
          <w:rFonts w:ascii="Times New Roman" w:hAnsi="Times New Roman" w:cs="Times New Roman"/>
          <w:sz w:val="24"/>
          <w:szCs w:val="24"/>
        </w:rPr>
        <w:t xml:space="preserve"> </w:t>
      </w:r>
      <w:r w:rsidRPr="006B6272">
        <w:rPr>
          <w:rFonts w:ascii="Times New Roman" w:hAnsi="Times New Roman" w:cs="Times New Roman"/>
          <w:sz w:val="24"/>
          <w:szCs w:val="24"/>
        </w:rPr>
        <w:t>A process evaluation may consider fidelity, dose, reach, recruitment</w:t>
      </w:r>
      <w:r>
        <w:rPr>
          <w:rFonts w:ascii="Times New Roman" w:hAnsi="Times New Roman" w:cs="Times New Roman"/>
          <w:sz w:val="24"/>
          <w:szCs w:val="24"/>
        </w:rPr>
        <w:t>,</w:t>
      </w:r>
      <w:r w:rsidRPr="006B6272">
        <w:rPr>
          <w:rFonts w:ascii="Times New Roman" w:hAnsi="Times New Roman" w:cs="Times New Roman"/>
          <w:sz w:val="24"/>
          <w:szCs w:val="24"/>
        </w:rPr>
        <w:t xml:space="preserve"> context</w:t>
      </w:r>
      <w:r w:rsidR="00280E77" w:rsidRPr="00E30A64">
        <w:rPr>
          <w:rFonts w:ascii="Times New Roman" w:hAnsi="Times New Roman" w:cs="Times New Roman"/>
          <w:sz w:val="24"/>
          <w:szCs w:val="24"/>
        </w:rPr>
        <w:t xml:space="preserve">, and challenges or barriers encountered during </w:t>
      </w:r>
      <w:ins w:id="40" w:author="Decosimo, Kasey Poole" w:date="2017-07-25T08:27:00Z">
        <w:r w:rsidR="00583425">
          <w:rPr>
            <w:rFonts w:ascii="Times New Roman" w:hAnsi="Times New Roman" w:cs="Times New Roman"/>
            <w:sz w:val="24"/>
            <w:szCs w:val="24"/>
          </w:rPr>
          <w:t xml:space="preserve">strategy or </w:t>
        </w:r>
      </w:ins>
      <w:r>
        <w:rPr>
          <w:rFonts w:ascii="Times New Roman" w:hAnsi="Times New Roman" w:cs="Times New Roman"/>
          <w:sz w:val="24"/>
          <w:szCs w:val="24"/>
        </w:rPr>
        <w:t>intervention</w:t>
      </w:r>
      <w:r w:rsidR="00280E77" w:rsidRPr="00E30A64">
        <w:rPr>
          <w:rFonts w:ascii="Times New Roman" w:hAnsi="Times New Roman" w:cs="Times New Roman"/>
          <w:sz w:val="24"/>
          <w:szCs w:val="24"/>
        </w:rPr>
        <w:t xml:space="preserve"> delivery</w:t>
      </w:r>
      <w:r w:rsidR="00264DD2" w:rsidRPr="00E30A64">
        <w:rPr>
          <w:rFonts w:ascii="Times New Roman" w:hAnsi="Times New Roman" w:cs="Times New Roman"/>
          <w:sz w:val="24"/>
          <w:szCs w:val="24"/>
        </w:rPr>
        <w:t>.</w:t>
      </w:r>
      <w:r w:rsidR="00773207" w:rsidRPr="00E30A64">
        <w:rPr>
          <w:rFonts w:ascii="Times New Roman" w:hAnsi="Times New Roman" w:cs="Times New Roman"/>
          <w:sz w:val="24"/>
          <w:szCs w:val="24"/>
        </w:rPr>
        <w:t xml:space="preserve"> </w:t>
      </w:r>
      <w:r w:rsidR="00545F00" w:rsidRPr="00E30A64">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&lt;EndNote&gt;&lt;Cite&gt;&lt;Author&gt;Rychetnik&lt;/Author&gt;&lt;Year&gt;2004&lt;/Year&gt;&lt;RecNum&gt;29&lt;/RecNum&gt;&lt;DisplayText&gt;(Rychetnik et al., 2004)&lt;/DisplayText&gt;&lt;record&gt;&lt;rec-number&gt;29&lt;/rec-number&gt;&lt;foreign-keys&gt;&lt;key app="EN" db-id="wdfs0d2x20ast9eaetrp9waj5fttxre0rt5s"&gt;29&lt;/key&gt;&lt;key app="ENWeb" db-id=""&gt;0&lt;/key&gt;&lt;/foreign-keys&gt;&lt;ref-type name="Journal Article"&gt;17&lt;/ref-type&gt;&lt;contributors&gt;&lt;authors&gt;&lt;author&gt;Rychetnik,&lt;/author&gt;&lt;author&gt;Hawe,&lt;/author&gt;&lt;author&gt;Waters,&lt;/author&gt;&lt;author&gt;Barratt,&lt;/author&gt;&lt;author&gt;Frommer,&lt;/author&gt;&lt;/authors&gt;&lt;/contributors&gt;&lt;auth-address&gt;Sydney Health Projects Group, School of Public Health, University of Sydney, Australia. lucier@med.usyd.edu.au&lt;/auth-address&gt;&lt;titles&gt;&lt;title&gt;A Glossary for Evidence Based Public Health&lt;/title&gt;&lt;secondary-title&gt;J Epidemiol Community Health&lt;/secondary-title&gt;&lt;alt-title&gt;Journal of epidemiology and community health&lt;/alt-title&gt;&lt;/titles&gt;&lt;periodical&gt;&lt;full-title&gt;J Epidemiol Community Health&lt;/full-title&gt;&lt;abbr-1&gt;Journal of epidemiology and community health&lt;/abbr-1&gt;&lt;/periodical&gt;&lt;alt-periodical&gt;&lt;full-title&gt;J Epidemiol Community Health&lt;/full-title&gt;&lt;abbr-1&gt;Journal of epidemiology and community health&lt;/abbr-1&gt;&lt;/alt-periodical&gt;&lt;pages&gt;538-45&lt;/pages&gt;&lt;volume&gt;58&lt;/volume&gt;&lt;number&gt;7&lt;/number&gt;&lt;edition&gt;2004/06/15&lt;/edition&gt;&lt;keywords&gt;&lt;keyword&gt;Evidence-Based Medicine/classification&lt;/keyword&gt;&lt;keyword&gt;Health Services Research&lt;/keyword&gt;&lt;keyword&gt;Humans&lt;/keyword&gt;&lt;keyword&gt;Policy Making&lt;/keyword&gt;&lt;keyword&gt;Public Health&lt;/keyword&gt;&lt;keyword&gt;Public Health Informatics&lt;/keyword&gt;&lt;keyword&gt;Terminology as Topic&lt;/keyword&gt;&lt;/keywords&gt;&lt;dates&gt;&lt;year&gt;2004&lt;/year&gt;&lt;pub-dates&gt;&lt;date&gt;Jul&lt;/date&gt;&lt;/pub-dates&gt;&lt;/dates&gt;&lt;isbn&gt;0143-005X (Print)&amp;#xD;0143-005X (Linking)&lt;/isbn&gt;&lt;accession-num&gt;15194712&lt;/accession-num&gt;&lt;urls&gt;&lt;related-urls&gt;&lt;url&gt;http://jech.bmj.com/content/58/7/538.full.pdf&lt;/url&gt;&lt;/related-urls&gt;&lt;/urls&gt;&lt;custom2&gt;1732833&lt;/custom2&gt;&lt;electronic-resource-num&gt;10.1136/jech.2003.011585&lt;/electronic-resource-num&gt;&lt;remote-database-provider&gt;NLM&lt;/remote-database-provider&gt;&lt;language&gt;eng&lt;/language&gt;&lt;/record&gt;&lt;/Cite&gt;&lt;/EndNote&gt;</w:instrText>
      </w:r>
      <w:r w:rsidR="00545F00" w:rsidRPr="00E30A64">
        <w:rPr>
          <w:rFonts w:ascii="Times New Roman" w:hAnsi="Times New Roman" w:cs="Times New Roman"/>
          <w:sz w:val="24"/>
          <w:szCs w:val="24"/>
        </w:rPr>
        <w:fldChar w:fldCharType="separate"/>
      </w:r>
      <w:r w:rsidR="004F6D35">
        <w:rPr>
          <w:rFonts w:ascii="Times New Roman" w:hAnsi="Times New Roman" w:cs="Times New Roman"/>
          <w:noProof/>
          <w:sz w:val="24"/>
          <w:szCs w:val="24"/>
        </w:rPr>
        <w:t>(</w:t>
      </w:r>
      <w:hyperlink w:anchor="_ENREF_39" w:tooltip="Rychetnik, 2004 #29" w:history="1">
        <w:r w:rsidR="00EF2F10">
          <w:rPr>
            <w:rFonts w:ascii="Times New Roman" w:hAnsi="Times New Roman" w:cs="Times New Roman"/>
            <w:noProof/>
            <w:sz w:val="24"/>
            <w:szCs w:val="24"/>
          </w:rPr>
          <w:t>Rychetnik et al., 2004</w:t>
        </w:r>
      </w:hyperlink>
      <w:r w:rsidR="004F6D35">
        <w:rPr>
          <w:rFonts w:ascii="Times New Roman" w:hAnsi="Times New Roman" w:cs="Times New Roman"/>
          <w:noProof/>
          <w:sz w:val="24"/>
          <w:szCs w:val="24"/>
        </w:rPr>
        <w:t>)</w:t>
      </w:r>
      <w:r w:rsidR="00545F00" w:rsidRPr="00E30A64">
        <w:rPr>
          <w:rFonts w:ascii="Times New Roman" w:hAnsi="Times New Roman" w:cs="Times New Roman"/>
          <w:sz w:val="24"/>
          <w:szCs w:val="24"/>
        </w:rPr>
        <w:fldChar w:fldCharType="end"/>
      </w:r>
    </w:p>
    <w:p w14:paraId="5D6DD325" w14:textId="77777777" w:rsidR="00BE0A0A" w:rsidRPr="00E30A64" w:rsidRDefault="00BE0A0A" w:rsidP="00A733B4">
      <w:pPr>
        <w:spacing w:after="0" w:line="240" w:lineRule="auto"/>
        <w:ind w:left="720"/>
        <w:contextualSpacing/>
        <w:rPr>
          <w:rFonts w:ascii="Times New Roman" w:hAnsi="Times New Roman" w:cs="Times New Roman"/>
          <w:b/>
          <w:color w:val="000000"/>
          <w:sz w:val="24"/>
          <w:szCs w:val="24"/>
        </w:rPr>
      </w:pPr>
    </w:p>
    <w:p w14:paraId="594A295A" w14:textId="77777777" w:rsidR="00430FDC" w:rsidRPr="00E30A64" w:rsidRDefault="00430FDC" w:rsidP="00A733B4">
      <w:pPr>
        <w:spacing w:after="0" w:line="240" w:lineRule="auto"/>
        <w:contextualSpacing/>
        <w:rPr>
          <w:rFonts w:ascii="Times New Roman" w:hAnsi="Times New Roman" w:cs="Times New Roman"/>
          <w:b/>
          <w:sz w:val="24"/>
          <w:szCs w:val="24"/>
        </w:rPr>
      </w:pPr>
      <w:r w:rsidRPr="00E30A64">
        <w:rPr>
          <w:rFonts w:ascii="Times New Roman" w:hAnsi="Times New Roman" w:cs="Times New Roman"/>
          <w:b/>
          <w:sz w:val="24"/>
          <w:szCs w:val="24"/>
        </w:rPr>
        <w:t>Program</w:t>
      </w:r>
    </w:p>
    <w:p w14:paraId="0D2145A7" w14:textId="1F44349B" w:rsidR="00430FDC" w:rsidRPr="00E30A64" w:rsidRDefault="00430FDC" w:rsidP="00A733B4">
      <w:pPr>
        <w:spacing w:after="0" w:line="240" w:lineRule="auto"/>
        <w:ind w:left="720"/>
        <w:contextualSpacing/>
        <w:rPr>
          <w:rFonts w:ascii="Times New Roman" w:hAnsi="Times New Roman" w:cs="Times New Roman"/>
          <w:sz w:val="24"/>
          <w:szCs w:val="24"/>
        </w:rPr>
      </w:pPr>
      <w:r w:rsidRPr="00E30A64">
        <w:rPr>
          <w:rFonts w:ascii="Times New Roman" w:hAnsi="Times New Roman" w:cs="Times New Roman"/>
          <w:sz w:val="24"/>
          <w:szCs w:val="24"/>
        </w:rPr>
        <w:t>A</w:t>
      </w:r>
      <w:r w:rsidR="00B567F2" w:rsidRPr="00E30A64">
        <w:rPr>
          <w:rFonts w:ascii="Times New Roman" w:hAnsi="Times New Roman" w:cs="Times New Roman"/>
          <w:sz w:val="24"/>
          <w:szCs w:val="24"/>
        </w:rPr>
        <w:t xml:space="preserve">n organized plan of action to accomplish a specific public health goal.  </w:t>
      </w:r>
      <w:r w:rsidR="00545F00" w:rsidRPr="00E30A64">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&lt;EndNote&gt;&lt;Cite&gt;&lt;Author&gt;Brownson&lt;/Author&gt;&lt;Year&gt;2003&lt;/Year&gt;&lt;RecNum&gt;26&lt;/RecNum&gt;&lt;DisplayText&gt;(Brownson et al., 2003)&lt;/DisplayText&gt;&lt;record&gt;&lt;rec-number&gt;26&lt;/rec-number&gt;&lt;foreign-keys&gt;&lt;key app="EN" db-id="wdfs0d2x20ast9eaetrp9waj5fttxre0rt5s"&gt;26&lt;/key&gt;&lt;key app="ENWeb" db-id=""&gt;0&lt;/key&gt;&lt;/foreign-keys&gt;&lt;ref-type name="Book"&gt;6&lt;/ref-type&gt;&lt;contributors&gt;&lt;authors&gt;&lt;author&gt;Brownson,&lt;/author&gt;&lt;author&gt;Baker,&lt;/author&gt;&lt;author&gt;Leet,&lt;/author&gt;&lt;author&gt;Gillespie,&lt;/author&gt;&lt;/authors&gt;&lt;/contributors&gt;&lt;titles&gt;&lt;title&gt;Evidence-Based Public Health&lt;/title&gt;&lt;/titles&gt;&lt;section&gt;217-227&lt;/section&gt;&lt;dates&gt;&lt;year&gt;2003&lt;/year&gt;&lt;/dates&gt;&lt;pub-location&gt;New York&lt;/pub-location&gt;&lt;publisher&gt;Oxford University Press&lt;/publisher&gt;&lt;isbn&gt;13 978-0-19-514376-8&lt;/isbn&gt;&lt;urls&gt;&lt;/urls&gt;&lt;/record&gt;&lt;/Cite&gt;&lt;/EndNote&gt;</w:instrText>
      </w:r>
      <w:r w:rsidR="00545F00" w:rsidRPr="00E30A64">
        <w:rPr>
          <w:rFonts w:ascii="Times New Roman" w:hAnsi="Times New Roman" w:cs="Times New Roman"/>
          <w:sz w:val="24"/>
          <w:szCs w:val="24"/>
        </w:rPr>
        <w:fldChar w:fldCharType="separate"/>
      </w:r>
      <w:r w:rsidR="00306F79">
        <w:rPr>
          <w:rFonts w:ascii="Times New Roman" w:hAnsi="Times New Roman" w:cs="Times New Roman"/>
          <w:noProof/>
          <w:sz w:val="24"/>
          <w:szCs w:val="24"/>
        </w:rPr>
        <w:t>(</w:t>
      </w:r>
      <w:hyperlink w:anchor="_ENREF_7" w:tooltip="Brownson, 2003 #26" w:history="1">
        <w:r w:rsidR="00EF2F10">
          <w:rPr>
            <w:rFonts w:ascii="Times New Roman" w:hAnsi="Times New Roman" w:cs="Times New Roman"/>
            <w:noProof/>
            <w:sz w:val="24"/>
            <w:szCs w:val="24"/>
          </w:rPr>
          <w:t>Brownson et al., 2003</w:t>
        </w:r>
      </w:hyperlink>
      <w:r w:rsidR="00306F79">
        <w:rPr>
          <w:rFonts w:ascii="Times New Roman" w:hAnsi="Times New Roman" w:cs="Times New Roman"/>
          <w:noProof/>
          <w:sz w:val="24"/>
          <w:szCs w:val="24"/>
        </w:rPr>
        <w:t>)</w:t>
      </w:r>
      <w:r w:rsidR="00545F00" w:rsidRPr="00E30A64">
        <w:rPr>
          <w:rFonts w:ascii="Times New Roman" w:hAnsi="Times New Roman" w:cs="Times New Roman"/>
          <w:sz w:val="24"/>
          <w:szCs w:val="24"/>
        </w:rPr>
        <w:fldChar w:fldCharType="end"/>
      </w:r>
    </w:p>
    <w:p w14:paraId="5079D6FB" w14:textId="77777777" w:rsidR="004423E7" w:rsidRPr="00E30A64" w:rsidRDefault="004423E7" w:rsidP="00A733B4">
      <w:pPr>
        <w:spacing w:after="0" w:line="240" w:lineRule="auto"/>
        <w:ind w:left="720"/>
        <w:contextualSpacing/>
        <w:rPr>
          <w:rFonts w:ascii="Times New Roman" w:hAnsi="Times New Roman" w:cs="Times New Roman"/>
          <w:sz w:val="24"/>
          <w:szCs w:val="24"/>
        </w:rPr>
      </w:pPr>
    </w:p>
    <w:p w14:paraId="6D3947AD" w14:textId="77777777" w:rsidR="00FF7C54" w:rsidRPr="00E30A64" w:rsidRDefault="00D96A03" w:rsidP="00A733B4">
      <w:pPr>
        <w:spacing w:after="0" w:line="240" w:lineRule="auto"/>
        <w:contextualSpacing/>
        <w:rPr>
          <w:rFonts w:ascii="Times New Roman" w:hAnsi="Times New Roman" w:cs="Times New Roman"/>
          <w:b/>
          <w:sz w:val="24"/>
          <w:szCs w:val="24"/>
        </w:rPr>
      </w:pPr>
      <w:r w:rsidRPr="00E30A64">
        <w:rPr>
          <w:rFonts w:ascii="Times New Roman" w:hAnsi="Times New Roman" w:cs="Times New Roman"/>
          <w:b/>
          <w:sz w:val="24"/>
          <w:szCs w:val="24"/>
        </w:rPr>
        <w:t>Qualitative D</w:t>
      </w:r>
      <w:r w:rsidR="00FF7C54" w:rsidRPr="00E30A64">
        <w:rPr>
          <w:rFonts w:ascii="Times New Roman" w:hAnsi="Times New Roman" w:cs="Times New Roman"/>
          <w:b/>
          <w:sz w:val="24"/>
          <w:szCs w:val="24"/>
        </w:rPr>
        <w:t>ata:</w:t>
      </w:r>
    </w:p>
    <w:p w14:paraId="497FB8A6" w14:textId="1D0220EB" w:rsidR="00430FDC" w:rsidRPr="00E30A64" w:rsidRDefault="00B567F2" w:rsidP="00A733B4">
      <w:pPr>
        <w:spacing w:after="0" w:line="240" w:lineRule="auto"/>
        <w:ind w:left="720"/>
        <w:contextualSpacing/>
        <w:rPr>
          <w:rFonts w:ascii="Times New Roman" w:hAnsi="Times New Roman" w:cs="Times New Roman"/>
          <w:sz w:val="24"/>
          <w:szCs w:val="24"/>
        </w:rPr>
      </w:pPr>
      <w:r w:rsidRPr="00E30A64">
        <w:rPr>
          <w:rFonts w:ascii="Times New Roman" w:hAnsi="Times New Roman" w:cs="Times New Roman"/>
          <w:sz w:val="24"/>
          <w:szCs w:val="24"/>
        </w:rPr>
        <w:t xml:space="preserve">Information gathered in a nonnumeric form, including interviews, observations, and focus groups.  </w:t>
      </w:r>
      <w:r w:rsidR="005B7DEF" w:rsidRPr="00E30A64">
        <w:rPr>
          <w:rFonts w:ascii="Times New Roman" w:hAnsi="Times New Roman" w:cs="Times New Roman"/>
          <w:sz w:val="24"/>
          <w:szCs w:val="24"/>
        </w:rPr>
        <w:t>Qualitative data cannot be analyzed with statistics, but can help explain and enrich understanding of why things happen</w:t>
      </w:r>
      <w:r w:rsidR="00FF7C54" w:rsidRPr="00E30A64">
        <w:rPr>
          <w:rFonts w:ascii="Times New Roman" w:hAnsi="Times New Roman" w:cs="Times New Roman"/>
          <w:sz w:val="24"/>
          <w:szCs w:val="24"/>
        </w:rPr>
        <w:t>.</w:t>
      </w:r>
      <w:r w:rsidR="00BE0A0A" w:rsidRPr="00E30A64">
        <w:rPr>
          <w:rFonts w:ascii="Times New Roman" w:hAnsi="Times New Roman" w:cs="Times New Roman"/>
          <w:sz w:val="24"/>
          <w:szCs w:val="24"/>
        </w:rPr>
        <w:t xml:space="preserve"> </w:t>
      </w:r>
      <w:r w:rsidR="00545F00" w:rsidRPr="00E30A64">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&lt;EndNote&gt;&lt;Cite&gt;&lt;Author&gt;Brownson&lt;/Author&gt;&lt;Year&gt;2003&lt;/Year&gt;&lt;RecNum&gt;26&lt;/RecNum&gt;&lt;DisplayText&gt;(Brownson et al., 2003)&lt;/DisplayText&gt;&lt;record&gt;&lt;rec-number&gt;26&lt;/rec-number&gt;&lt;foreign-keys&gt;&lt;key app="EN" db-id="wdfs0d2x20ast9eaetrp9waj5fttxre0rt5s"&gt;26&lt;/key&gt;&lt;key app="ENWeb" db-id=""&gt;0&lt;/key&gt;&lt;/foreign-keys&gt;&lt;ref-type name="Book"&gt;6&lt;/ref-type&gt;&lt;contributors&gt;&lt;authors&gt;&lt;author&gt;Brownson,&lt;/author&gt;&lt;author&gt;Baker,&lt;/author&gt;&lt;author&gt;Leet,&lt;/author&gt;&lt;author&gt;Gillespie,&lt;/author&gt;&lt;/authors&gt;&lt;/contributors&gt;&lt;titles&gt;&lt;title&gt;Evidence-Based Public Health&lt;/title&gt;&lt;/titles&gt;&lt;section&gt;217-227&lt;/section&gt;&lt;dates&gt;&lt;year&gt;2003&lt;/year&gt;&lt;/dates&gt;&lt;pub-location&gt;New York&lt;/pub-location&gt;&lt;publisher&gt;Oxford University Press&lt;/publisher&gt;&lt;isbn&gt;13 978-0-19-514376-8&lt;/isbn&gt;&lt;urls&gt;&lt;/urls&gt;&lt;/record&gt;&lt;/Cite&gt;&lt;/EndNote&gt;</w:instrText>
      </w:r>
      <w:r w:rsidR="00545F00" w:rsidRPr="00E30A64">
        <w:rPr>
          <w:rFonts w:ascii="Times New Roman" w:hAnsi="Times New Roman" w:cs="Times New Roman"/>
          <w:sz w:val="24"/>
          <w:szCs w:val="24"/>
        </w:rPr>
        <w:fldChar w:fldCharType="separate"/>
      </w:r>
      <w:r w:rsidR="00306F79">
        <w:rPr>
          <w:rFonts w:ascii="Times New Roman" w:hAnsi="Times New Roman" w:cs="Times New Roman"/>
          <w:noProof/>
          <w:sz w:val="24"/>
          <w:szCs w:val="24"/>
        </w:rPr>
        <w:t>(</w:t>
      </w:r>
      <w:hyperlink w:anchor="_ENREF_7" w:tooltip="Brownson, 2003 #26" w:history="1">
        <w:r w:rsidR="00EF2F10">
          <w:rPr>
            <w:rFonts w:ascii="Times New Roman" w:hAnsi="Times New Roman" w:cs="Times New Roman"/>
            <w:noProof/>
            <w:sz w:val="24"/>
            <w:szCs w:val="24"/>
          </w:rPr>
          <w:t>Brownson et al., 2003</w:t>
        </w:r>
      </w:hyperlink>
      <w:r w:rsidR="00306F79">
        <w:rPr>
          <w:rFonts w:ascii="Times New Roman" w:hAnsi="Times New Roman" w:cs="Times New Roman"/>
          <w:noProof/>
          <w:sz w:val="24"/>
          <w:szCs w:val="24"/>
        </w:rPr>
        <w:t>)</w:t>
      </w:r>
      <w:r w:rsidR="00545F00" w:rsidRPr="00E30A64">
        <w:rPr>
          <w:rFonts w:ascii="Times New Roman" w:hAnsi="Times New Roman" w:cs="Times New Roman"/>
          <w:sz w:val="24"/>
          <w:szCs w:val="24"/>
        </w:rPr>
        <w:fldChar w:fldCharType="end"/>
      </w:r>
      <w:r w:rsidR="00FF7C54" w:rsidRPr="00E30A64">
        <w:rPr>
          <w:rFonts w:ascii="Times New Roman" w:hAnsi="Times New Roman" w:cs="Times New Roman"/>
          <w:sz w:val="24"/>
          <w:szCs w:val="24"/>
        </w:rPr>
        <w:t xml:space="preserve"> </w:t>
      </w:r>
    </w:p>
    <w:p w14:paraId="403AAA0A" w14:textId="77777777" w:rsidR="006B6272" w:rsidRDefault="006B6272" w:rsidP="00A733B4">
      <w:pPr>
        <w:spacing w:after="0" w:line="240" w:lineRule="auto"/>
        <w:contextualSpacing/>
        <w:rPr>
          <w:rFonts w:ascii="Times New Roman" w:hAnsi="Times New Roman" w:cs="Times New Roman"/>
          <w:b/>
          <w:sz w:val="24"/>
          <w:szCs w:val="24"/>
        </w:rPr>
      </w:pPr>
    </w:p>
    <w:p w14:paraId="4827DCF9" w14:textId="77777777" w:rsidR="00A076A8" w:rsidRDefault="00A076A8" w:rsidP="00A733B4">
      <w:pPr>
        <w:spacing w:after="0" w:line="240" w:lineRule="auto"/>
        <w:contextualSpacing/>
        <w:rPr>
          <w:rFonts w:ascii="Times New Roman" w:hAnsi="Times New Roman" w:cs="Times New Roman"/>
          <w:b/>
          <w:sz w:val="24"/>
          <w:szCs w:val="24"/>
        </w:rPr>
      </w:pPr>
    </w:p>
    <w:p w14:paraId="3C552369" w14:textId="77777777" w:rsidR="00A076A8" w:rsidRDefault="00A076A8" w:rsidP="00A733B4">
      <w:pPr>
        <w:spacing w:after="0" w:line="240" w:lineRule="auto"/>
        <w:contextualSpacing/>
        <w:rPr>
          <w:rFonts w:ascii="Times New Roman" w:hAnsi="Times New Roman" w:cs="Times New Roman"/>
          <w:b/>
          <w:sz w:val="24"/>
          <w:szCs w:val="24"/>
        </w:rPr>
      </w:pPr>
    </w:p>
    <w:p w14:paraId="293C3CA7" w14:textId="77777777" w:rsidR="00A076A8" w:rsidRDefault="00A076A8" w:rsidP="00A733B4">
      <w:pPr>
        <w:spacing w:after="0" w:line="240" w:lineRule="auto"/>
        <w:contextualSpacing/>
        <w:rPr>
          <w:rFonts w:ascii="Times New Roman" w:hAnsi="Times New Roman" w:cs="Times New Roman"/>
          <w:b/>
          <w:sz w:val="24"/>
          <w:szCs w:val="24"/>
        </w:rPr>
      </w:pPr>
    </w:p>
    <w:p w14:paraId="64D5E75D" w14:textId="77777777" w:rsidR="00264DD2" w:rsidRPr="00E30A64" w:rsidRDefault="00264DD2" w:rsidP="00A733B4">
      <w:pPr>
        <w:spacing w:after="0" w:line="240" w:lineRule="auto"/>
        <w:contextualSpacing/>
        <w:rPr>
          <w:rFonts w:ascii="Times New Roman" w:hAnsi="Times New Roman" w:cs="Times New Roman"/>
          <w:b/>
          <w:sz w:val="24"/>
          <w:szCs w:val="24"/>
        </w:rPr>
      </w:pPr>
      <w:r w:rsidRPr="00E30A64">
        <w:rPr>
          <w:rFonts w:ascii="Times New Roman" w:hAnsi="Times New Roman" w:cs="Times New Roman"/>
          <w:b/>
          <w:sz w:val="24"/>
          <w:szCs w:val="24"/>
        </w:rPr>
        <w:t xml:space="preserve">Quantitative </w:t>
      </w:r>
      <w:r w:rsidR="00D96A03" w:rsidRPr="00E30A64">
        <w:rPr>
          <w:rFonts w:ascii="Times New Roman" w:hAnsi="Times New Roman" w:cs="Times New Roman"/>
          <w:b/>
          <w:sz w:val="24"/>
          <w:szCs w:val="24"/>
        </w:rPr>
        <w:t>D</w:t>
      </w:r>
      <w:r w:rsidRPr="00E30A64">
        <w:rPr>
          <w:rFonts w:ascii="Times New Roman" w:hAnsi="Times New Roman" w:cs="Times New Roman"/>
          <w:b/>
          <w:sz w:val="24"/>
          <w:szCs w:val="24"/>
        </w:rPr>
        <w:t>ata</w:t>
      </w:r>
      <w:r w:rsidR="001631E5" w:rsidRPr="00E30A64">
        <w:rPr>
          <w:rFonts w:ascii="Times New Roman" w:hAnsi="Times New Roman" w:cs="Times New Roman"/>
          <w:b/>
          <w:sz w:val="24"/>
          <w:szCs w:val="24"/>
        </w:rPr>
        <w:t>:</w:t>
      </w:r>
    </w:p>
    <w:p w14:paraId="7D19D776" w14:textId="09022959" w:rsidR="00264DD2" w:rsidRPr="00E30A64" w:rsidRDefault="00264DD2" w:rsidP="00A733B4">
      <w:pPr>
        <w:autoSpaceDE w:val="0"/>
        <w:autoSpaceDN w:val="0"/>
        <w:adjustRightInd w:val="0"/>
        <w:spacing w:after="0" w:line="240" w:lineRule="auto"/>
        <w:ind w:left="720"/>
        <w:contextualSpacing/>
        <w:rPr>
          <w:rFonts w:ascii="Times New Roman" w:hAnsi="Times New Roman" w:cs="Times New Roman"/>
          <w:sz w:val="24"/>
          <w:szCs w:val="24"/>
        </w:rPr>
      </w:pPr>
      <w:r w:rsidRPr="00E30A64">
        <w:rPr>
          <w:rFonts w:ascii="Times New Roman" w:hAnsi="Times New Roman" w:cs="Times New Roman"/>
          <w:sz w:val="24"/>
          <w:szCs w:val="24"/>
        </w:rPr>
        <w:t>Information gathered in numeric form</w:t>
      </w:r>
      <w:r w:rsidR="005B7DEF" w:rsidRPr="00E30A64">
        <w:rPr>
          <w:rFonts w:ascii="Times New Roman" w:hAnsi="Times New Roman" w:cs="Times New Roman"/>
          <w:sz w:val="24"/>
          <w:szCs w:val="24"/>
        </w:rPr>
        <w:t>, including survey or census data</w:t>
      </w:r>
      <w:r w:rsidRPr="00E30A64">
        <w:rPr>
          <w:rFonts w:ascii="Times New Roman" w:hAnsi="Times New Roman" w:cs="Times New Roman"/>
          <w:sz w:val="24"/>
          <w:szCs w:val="24"/>
        </w:rPr>
        <w:t xml:space="preserve">. Quantitative </w:t>
      </w:r>
      <w:r w:rsidR="005B7DEF" w:rsidRPr="00E30A64">
        <w:rPr>
          <w:rFonts w:ascii="Times New Roman" w:hAnsi="Times New Roman" w:cs="Times New Roman"/>
          <w:sz w:val="24"/>
          <w:szCs w:val="24"/>
        </w:rPr>
        <w:t>data is often analyzed with statistics to test hypotheses and determine whether results are significant</w:t>
      </w:r>
      <w:r w:rsidR="00BE0A0A" w:rsidRPr="00E30A64">
        <w:rPr>
          <w:rFonts w:ascii="Times New Roman" w:hAnsi="Times New Roman" w:cs="Times New Roman"/>
          <w:sz w:val="24"/>
          <w:szCs w:val="24"/>
        </w:rPr>
        <w:t xml:space="preserve">. </w:t>
      </w:r>
      <w:r w:rsidR="00545F00" w:rsidRPr="00E30A64">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&lt;EndNote&gt;&lt;Cite&gt;&lt;Author&gt;Chinman&lt;/Author&gt;&lt;Year&gt;2004&lt;/Year&gt;&lt;RecNum&gt;6&lt;/RecNum&gt;&lt;DisplayText&gt;(Chinman et al., 2004)&lt;/DisplayText&gt;&lt;record&gt;&lt;rec-number&gt;6&lt;/rec-number&gt;&lt;foreign-keys&gt;&lt;key app="EN" db-id="wdfs0d2x20ast9eaetrp9waj5fttxre0rt5s"&gt;6&lt;/key&gt;&lt;key app="ENWeb" db-id=""&gt;0&lt;/key&gt;&lt;/foreign-keys&gt;&lt;ref-type name="Web Page"&gt;12&lt;/ref-type&gt;&lt;contributors&gt;&lt;authors&gt;&lt;author&gt;Chinman, &lt;/author&gt;&lt;author&gt;Imm,&lt;/author&gt;&lt;author&gt;Wandersman,&lt;/author&gt;&lt;/authors&gt;&lt;tertiary-authors&gt;&lt;author&gt;Centers for Disease Control and Prevention&lt;/author&gt;&lt;/tertiary-authors&gt;&lt;/contributors&gt;&lt;titles&gt;&lt;title&gt;Getting To Outcomes™ 2004: Promoting Accountability Through Methods and Tools for Planning, Implementation, and Evaluation&lt;/title&gt;&lt;/titles&gt;&lt;volume&gt;2012&lt;/volume&gt;&lt;number&gt;August 14&lt;/number&gt;&lt;dates&gt;&lt;year&gt;2004&lt;/year&gt;&lt;/dates&gt;&lt;pub-location&gt;Santa Monica, California&lt;/pub-location&gt;&lt;publisher&gt;RAND Corporation&lt;/publisher&gt;&lt;isbn&gt;0-8330-3528-2&lt;/isbn&gt;&lt;urls&gt;&lt;related-urls&gt;&lt;url&gt;http://www.rand.org/content/dam/rand/pubs/technical_reports/2004/RAND_TR101.pdf&lt;/url&gt;&lt;/related-urls&gt;&lt;/urls&gt;&lt;access-date&gt;August 14&lt;/access-date&gt;&lt;/record&gt;&lt;/Cite&gt;&lt;/EndNote&gt;</w:instrText>
      </w:r>
      <w:r w:rsidR="00545F00" w:rsidRPr="00E30A64">
        <w:rPr>
          <w:rFonts w:ascii="Times New Roman" w:hAnsi="Times New Roman" w:cs="Times New Roman"/>
          <w:sz w:val="24"/>
          <w:szCs w:val="24"/>
        </w:rPr>
        <w:fldChar w:fldCharType="separate"/>
      </w:r>
      <w:r w:rsidR="00306F79">
        <w:rPr>
          <w:rFonts w:ascii="Times New Roman" w:hAnsi="Times New Roman" w:cs="Times New Roman"/>
          <w:noProof/>
          <w:sz w:val="24"/>
          <w:szCs w:val="24"/>
        </w:rPr>
        <w:t>(</w:t>
      </w:r>
      <w:hyperlink w:anchor="_ENREF_15" w:tooltip="Chinman, 2004 #6" w:history="1">
        <w:r w:rsidR="00EF2F10">
          <w:rPr>
            <w:rFonts w:ascii="Times New Roman" w:hAnsi="Times New Roman" w:cs="Times New Roman"/>
            <w:noProof/>
            <w:sz w:val="24"/>
            <w:szCs w:val="24"/>
          </w:rPr>
          <w:t>Chinman et al., 2004</w:t>
        </w:r>
      </w:hyperlink>
      <w:r w:rsidR="00306F79">
        <w:rPr>
          <w:rFonts w:ascii="Times New Roman" w:hAnsi="Times New Roman" w:cs="Times New Roman"/>
          <w:noProof/>
          <w:sz w:val="24"/>
          <w:szCs w:val="24"/>
        </w:rPr>
        <w:t>)</w:t>
      </w:r>
      <w:r w:rsidR="00545F00" w:rsidRPr="00E30A64">
        <w:rPr>
          <w:rFonts w:ascii="Times New Roman" w:hAnsi="Times New Roman" w:cs="Times New Roman"/>
          <w:sz w:val="24"/>
          <w:szCs w:val="24"/>
        </w:rPr>
        <w:fldChar w:fldCharType="end"/>
      </w:r>
    </w:p>
    <w:p w14:paraId="45F93AB0" w14:textId="77777777" w:rsidR="00182C8E" w:rsidRDefault="00182C8E" w:rsidP="00A733B4">
      <w:pPr>
        <w:spacing w:after="0" w:line="240" w:lineRule="auto"/>
        <w:contextualSpacing/>
        <w:rPr>
          <w:rFonts w:ascii="Times New Roman" w:hAnsi="Times New Roman" w:cs="Times New Roman"/>
          <w:b/>
          <w:color w:val="000000"/>
          <w:sz w:val="24"/>
          <w:szCs w:val="24"/>
        </w:rPr>
      </w:pPr>
    </w:p>
    <w:p w14:paraId="3AA3D5BC" w14:textId="77777777" w:rsidR="00264DD2" w:rsidRPr="00E30A64" w:rsidRDefault="00264DD2" w:rsidP="00A733B4">
      <w:pPr>
        <w:spacing w:after="0" w:line="240" w:lineRule="auto"/>
        <w:contextualSpacing/>
        <w:rPr>
          <w:rFonts w:ascii="Times New Roman" w:hAnsi="Times New Roman" w:cs="Times New Roman"/>
          <w:b/>
          <w:color w:val="000000"/>
          <w:sz w:val="24"/>
          <w:szCs w:val="24"/>
        </w:rPr>
      </w:pPr>
      <w:r w:rsidRPr="00E30A64">
        <w:rPr>
          <w:rFonts w:ascii="Times New Roman" w:hAnsi="Times New Roman" w:cs="Times New Roman"/>
          <w:b/>
          <w:color w:val="000000"/>
          <w:sz w:val="24"/>
          <w:szCs w:val="24"/>
        </w:rPr>
        <w:t>RE-AIM</w:t>
      </w:r>
      <w:r w:rsidR="001631E5" w:rsidRPr="00E30A64">
        <w:rPr>
          <w:rFonts w:ascii="Times New Roman" w:hAnsi="Times New Roman" w:cs="Times New Roman"/>
          <w:b/>
          <w:color w:val="000000"/>
          <w:sz w:val="24"/>
          <w:szCs w:val="24"/>
        </w:rPr>
        <w:t>:</w:t>
      </w:r>
    </w:p>
    <w:p w14:paraId="3A4B50E2" w14:textId="1D4676AC" w:rsidR="00264DD2" w:rsidRPr="00E30A64" w:rsidRDefault="005356F8" w:rsidP="008B4871">
      <w:pPr>
        <w:autoSpaceDE w:val="0"/>
        <w:autoSpaceDN w:val="0"/>
        <w:adjustRightInd w:val="0"/>
        <w:spacing w:after="0" w:line="240" w:lineRule="auto"/>
        <w:ind w:left="720"/>
        <w:contextualSpacing/>
        <w:rPr>
          <w:rFonts w:ascii="Times New Roman" w:hAnsi="Times New Roman" w:cs="Times New Roman"/>
          <w:sz w:val="24"/>
          <w:szCs w:val="24"/>
        </w:rPr>
      </w:pPr>
      <w:r w:rsidRPr="00E30A64">
        <w:rPr>
          <w:rFonts w:ascii="Times New Roman" w:hAnsi="Times New Roman" w:cs="Times New Roman"/>
          <w:sz w:val="24"/>
          <w:szCs w:val="24"/>
        </w:rPr>
        <w:t xml:space="preserve">A </w:t>
      </w:r>
      <w:r w:rsidR="00C9143D">
        <w:rPr>
          <w:rFonts w:ascii="Times New Roman" w:hAnsi="Times New Roman" w:cs="Times New Roman"/>
          <w:sz w:val="24"/>
          <w:szCs w:val="24"/>
        </w:rPr>
        <w:t>model for evaluating public health interventions that assesses five domains</w:t>
      </w:r>
      <w:r w:rsidR="008B4871" w:rsidRPr="00E30A64">
        <w:rPr>
          <w:rFonts w:ascii="Times New Roman" w:hAnsi="Times New Roman" w:cs="Times New Roman"/>
          <w:sz w:val="24"/>
          <w:szCs w:val="24"/>
        </w:rPr>
        <w:t xml:space="preserve"> (reach, </w:t>
      </w:r>
      <w:r w:rsidR="00C312FD" w:rsidRPr="00E30A64">
        <w:rPr>
          <w:rFonts w:ascii="Times New Roman" w:hAnsi="Times New Roman" w:cs="Times New Roman"/>
          <w:sz w:val="24"/>
          <w:szCs w:val="24"/>
        </w:rPr>
        <w:t xml:space="preserve">efficacy, </w:t>
      </w:r>
      <w:r w:rsidR="008B4871" w:rsidRPr="00E30A64">
        <w:rPr>
          <w:rFonts w:ascii="Times New Roman" w:hAnsi="Times New Roman" w:cs="Times New Roman"/>
          <w:sz w:val="24"/>
          <w:szCs w:val="24"/>
        </w:rPr>
        <w:t>adoption, implementation, maintenance) and multiple levels (individual, setting)</w:t>
      </w:r>
      <w:r w:rsidR="00BE0A0A" w:rsidRPr="00E30A64">
        <w:rPr>
          <w:rFonts w:ascii="Times New Roman" w:hAnsi="Times New Roman" w:cs="Times New Roman"/>
          <w:sz w:val="24"/>
          <w:szCs w:val="24"/>
        </w:rPr>
        <w:t>.</w:t>
      </w:r>
      <w:r w:rsidR="00C9143D">
        <w:rPr>
          <w:rFonts w:ascii="Times New Roman" w:hAnsi="Times New Roman" w:cs="Times New Roman"/>
          <w:sz w:val="24"/>
          <w:szCs w:val="24"/>
        </w:rPr>
        <w:t xml:space="preserve"> </w:t>
      </w:r>
      <w:r w:rsidR="00D8517A">
        <w:rPr>
          <w:rFonts w:ascii="Times New Roman" w:hAnsi="Times New Roman" w:cs="Times New Roman"/>
          <w:sz w:val="24"/>
          <w:szCs w:val="24"/>
        </w:rPr>
        <w:t>Considering</w:t>
      </w:r>
      <w:r w:rsidR="00C9143D">
        <w:rPr>
          <w:rFonts w:ascii="Times New Roman" w:hAnsi="Times New Roman" w:cs="Times New Roman"/>
          <w:sz w:val="24"/>
          <w:szCs w:val="24"/>
        </w:rPr>
        <w:t xml:space="preserve"> RE-AIM </w:t>
      </w:r>
      <w:r w:rsidR="00D8517A">
        <w:rPr>
          <w:rFonts w:ascii="Times New Roman" w:hAnsi="Times New Roman" w:cs="Times New Roman"/>
          <w:sz w:val="24"/>
          <w:szCs w:val="24"/>
        </w:rPr>
        <w:t>domains may</w:t>
      </w:r>
      <w:r w:rsidR="00C9143D">
        <w:rPr>
          <w:rFonts w:ascii="Times New Roman" w:hAnsi="Times New Roman" w:cs="Times New Roman"/>
          <w:sz w:val="24"/>
          <w:szCs w:val="24"/>
        </w:rPr>
        <w:t xml:space="preserve"> help researchers </w:t>
      </w:r>
      <w:r w:rsidR="00D8517A">
        <w:rPr>
          <w:rFonts w:ascii="Times New Roman" w:hAnsi="Times New Roman" w:cs="Times New Roman"/>
          <w:sz w:val="24"/>
          <w:szCs w:val="24"/>
        </w:rPr>
        <w:t xml:space="preserve">and practitioners </w:t>
      </w:r>
      <w:r w:rsidR="00C9143D">
        <w:rPr>
          <w:rFonts w:ascii="Times New Roman" w:hAnsi="Times New Roman" w:cs="Times New Roman"/>
          <w:sz w:val="24"/>
          <w:szCs w:val="24"/>
        </w:rPr>
        <w:t>more rigorously consider how feasible it will be to implement and disseminate a program.</w:t>
      </w:r>
      <w:r w:rsidR="00BE0A0A" w:rsidRPr="00E30A64">
        <w:rPr>
          <w:rFonts w:ascii="Times New Roman" w:hAnsi="Times New Roman" w:cs="Times New Roman"/>
          <w:sz w:val="24"/>
          <w:szCs w:val="24"/>
        </w:rPr>
        <w:t xml:space="preserve"> </w:t>
      </w:r>
      <w:r w:rsidR="00C312FD" w:rsidRPr="00E30A64">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&lt;EndNote&gt;&lt;Cite&gt;&lt;Author&gt;Glasgow&lt;/Author&gt;&lt;Year&gt;1999&lt;/Year&gt;&lt;RecNum&gt;63&lt;/RecNum&gt;&lt;DisplayText&gt;(Glasgow, Vogt, &amp;amp; Boles, 1999)&lt;/DisplayText&gt;&lt;record&gt;&lt;rec-number&gt;63&lt;/rec-number&gt;&lt;foreign-keys&gt;&lt;key app="EN" db-id="wdfs0d2x20ast9eaetrp9waj5fttxre0rt5s"&gt;63&lt;/key&gt;&lt;/foreign-keys&gt;&lt;ref-type name="Journal Article"&gt;17&lt;/ref-type&gt;&lt;contributors&gt;&lt;authors&gt;&lt;author&gt;Glasgow, R. E.&lt;/author&gt;&lt;author&gt;Vogt, T. M.&lt;/author&gt;&lt;author&gt;Boles, S. M.&lt;/author&gt;&lt;/authors&gt;&lt;/contributors&gt;&lt;auth-address&gt;AMC Cancer Research Center, Denver, CO 80214, USA. glasgowr@amc.org&lt;/auth-address&gt;&lt;titles&gt;&lt;title&gt;Evaluating the public health impact of health promotion interventions: the RE-AIM framework&lt;/title&gt;&lt;secondary-title&gt;Am J Public Health&lt;/secondary-title&gt;&lt;alt-title&gt;American journal of public health&lt;/alt-title&gt;&lt;/titles&gt;&lt;periodical&gt;&lt;full-title&gt;Am J Public Health&lt;/full-title&gt;&lt;abbr-1&gt;American journal of public health&lt;/abbr-1&gt;&lt;/periodical&gt;&lt;alt-periodical&gt;&lt;full-title&gt;Am J Public Health&lt;/full-title&gt;&lt;abbr-1&gt;American journal of public health&lt;/abbr-1&gt;&lt;/alt-periodical&gt;&lt;pages&gt;1322-7&lt;/pages&gt;&lt;volume&gt;89&lt;/volume&gt;&lt;number&gt;9&lt;/number&gt;&lt;keywords&gt;&lt;keyword&gt;Community Health Planning&lt;/keyword&gt;&lt;keyword&gt;Community-Institutional Relations/standards&lt;/keyword&gt;&lt;keyword&gt;Health Promotion/*standards&lt;/keyword&gt;&lt;keyword&gt;Health Services Accessibility/standards&lt;/keyword&gt;&lt;keyword&gt;Health Services Research&lt;/keyword&gt;&lt;keyword&gt;Humans&lt;/keyword&gt;&lt;keyword&gt;*Models, Organizational&lt;/keyword&gt;&lt;keyword&gt;Organizational Objectives&lt;/keyword&gt;&lt;keyword&gt;Patient Acceptance of Health Care&lt;/keyword&gt;&lt;keyword&gt;Program Development/standards&lt;/keyword&gt;&lt;keyword&gt;Program Evaluation/*methods&lt;/keyword&gt;&lt;keyword&gt;Public Health Practice/*standards&lt;/keyword&gt;&lt;/keywords&gt;&lt;dates&gt;&lt;year&gt;1999&lt;/year&gt;&lt;pub-dates&gt;&lt;date&gt;Sep&lt;/date&gt;&lt;/pub-dates&gt;&lt;/dates&gt;&lt;isbn&gt;0090-0036 (Print)&amp;#xD;0090-0036 (Linking)&lt;/isbn&gt;&lt;accession-num&gt;10474547&lt;/accession-num&gt;&lt;urls&gt;&lt;related-urls&gt;&lt;url&gt;http://www.ncbi.nlm.nih.gov/pubmed/10474547&lt;/url&gt;&lt;/related-urls&gt;&lt;/urls&gt;&lt;custom2&gt;1508772&lt;/custom2&gt;&lt;/record&gt;&lt;/Cite&gt;&lt;/EndNote&gt;</w:instrText>
      </w:r>
      <w:r w:rsidR="00C312FD" w:rsidRPr="00E30A64">
        <w:rPr>
          <w:rFonts w:ascii="Times New Roman" w:hAnsi="Times New Roman" w:cs="Times New Roman"/>
          <w:sz w:val="24"/>
          <w:szCs w:val="24"/>
        </w:rPr>
        <w:fldChar w:fldCharType="separate"/>
      </w:r>
      <w:r w:rsidR="00C312FD" w:rsidRPr="00E30A64">
        <w:rPr>
          <w:rFonts w:ascii="Times New Roman" w:hAnsi="Times New Roman" w:cs="Times New Roman"/>
          <w:noProof/>
          <w:sz w:val="24"/>
          <w:szCs w:val="24"/>
        </w:rPr>
        <w:t>(</w:t>
      </w:r>
      <w:hyperlink w:anchor="_ENREF_21" w:tooltip="Glasgow, 1999 #63" w:history="1">
        <w:r w:rsidR="00EF2F10" w:rsidRPr="00E30A64">
          <w:rPr>
            <w:rFonts w:ascii="Times New Roman" w:hAnsi="Times New Roman" w:cs="Times New Roman"/>
            <w:noProof/>
            <w:sz w:val="24"/>
            <w:szCs w:val="24"/>
          </w:rPr>
          <w:t>Glasgow, Vogt, &amp; Boles, 1999</w:t>
        </w:r>
      </w:hyperlink>
      <w:r w:rsidR="00C312FD" w:rsidRPr="00E30A64">
        <w:rPr>
          <w:rFonts w:ascii="Times New Roman" w:hAnsi="Times New Roman" w:cs="Times New Roman"/>
          <w:noProof/>
          <w:sz w:val="24"/>
          <w:szCs w:val="24"/>
        </w:rPr>
        <w:t>)</w:t>
      </w:r>
      <w:r w:rsidR="00C312FD" w:rsidRPr="00E30A64">
        <w:rPr>
          <w:rFonts w:ascii="Times New Roman" w:hAnsi="Times New Roman" w:cs="Times New Roman"/>
          <w:sz w:val="24"/>
          <w:szCs w:val="24"/>
        </w:rPr>
        <w:fldChar w:fldCharType="end"/>
      </w:r>
    </w:p>
    <w:p w14:paraId="766AC1CB" w14:textId="77777777" w:rsidR="00264DD2" w:rsidRPr="00E30A64" w:rsidRDefault="00264DD2" w:rsidP="00A733B4">
      <w:pPr>
        <w:spacing w:after="0" w:line="240" w:lineRule="auto"/>
        <w:contextualSpacing/>
        <w:rPr>
          <w:rFonts w:ascii="Times New Roman" w:hAnsi="Times New Roman" w:cs="Times New Roman"/>
          <w:b/>
          <w:color w:val="000000"/>
          <w:sz w:val="24"/>
          <w:szCs w:val="24"/>
        </w:rPr>
      </w:pPr>
    </w:p>
    <w:p w14:paraId="789984D3" w14:textId="77777777" w:rsidR="00264DD2" w:rsidRPr="00E30A64" w:rsidRDefault="00264DD2" w:rsidP="00A733B4">
      <w:pPr>
        <w:spacing w:after="0" w:line="240" w:lineRule="auto"/>
        <w:ind w:left="720"/>
        <w:contextualSpacing/>
        <w:rPr>
          <w:rFonts w:ascii="Times New Roman" w:hAnsi="Times New Roman" w:cs="Times New Roman"/>
          <w:b/>
          <w:color w:val="000000"/>
          <w:sz w:val="24"/>
          <w:szCs w:val="24"/>
        </w:rPr>
      </w:pPr>
      <w:r w:rsidRPr="00E30A64">
        <w:rPr>
          <w:rFonts w:ascii="Times New Roman" w:hAnsi="Times New Roman" w:cs="Times New Roman"/>
          <w:b/>
          <w:color w:val="000000"/>
          <w:sz w:val="24"/>
          <w:szCs w:val="24"/>
        </w:rPr>
        <w:t>Reach</w:t>
      </w:r>
      <w:r w:rsidR="001631E5" w:rsidRPr="00E30A64">
        <w:rPr>
          <w:rFonts w:ascii="Times New Roman" w:hAnsi="Times New Roman" w:cs="Times New Roman"/>
          <w:b/>
          <w:color w:val="000000"/>
          <w:sz w:val="24"/>
          <w:szCs w:val="24"/>
        </w:rPr>
        <w:t>:</w:t>
      </w:r>
    </w:p>
    <w:p w14:paraId="34898B10" w14:textId="3C0A2D13" w:rsidR="00264DD2" w:rsidRPr="00E30A64" w:rsidRDefault="00403DBE" w:rsidP="00A733B4">
      <w:pPr>
        <w:spacing w:after="0" w:line="240" w:lineRule="auto"/>
        <w:ind w:left="1440"/>
        <w:contextualSpacing/>
        <w:rPr>
          <w:rFonts w:ascii="Times New Roman" w:hAnsi="Times New Roman" w:cs="Times New Roman"/>
          <w:color w:val="000000"/>
          <w:sz w:val="24"/>
          <w:szCs w:val="24"/>
        </w:rPr>
      </w:pPr>
      <w:r w:rsidRPr="00E30A64">
        <w:rPr>
          <w:rFonts w:ascii="Times New Roman" w:hAnsi="Times New Roman" w:cs="Times New Roman"/>
          <w:color w:val="000000"/>
          <w:sz w:val="24"/>
          <w:szCs w:val="24"/>
        </w:rPr>
        <w:t xml:space="preserve">An assessment of </w:t>
      </w:r>
      <w:r w:rsidR="00C312FD" w:rsidRPr="00E30A64">
        <w:rPr>
          <w:rFonts w:ascii="Times New Roman" w:hAnsi="Times New Roman" w:cs="Times New Roman"/>
          <w:color w:val="000000"/>
          <w:sz w:val="24"/>
          <w:szCs w:val="24"/>
        </w:rPr>
        <w:t xml:space="preserve">the </w:t>
      </w:r>
      <w:r w:rsidRPr="00E30A64">
        <w:rPr>
          <w:rFonts w:ascii="Times New Roman" w:hAnsi="Times New Roman" w:cs="Times New Roman"/>
          <w:color w:val="000000"/>
          <w:sz w:val="24"/>
          <w:szCs w:val="24"/>
        </w:rPr>
        <w:t xml:space="preserve">individuals within a population </w:t>
      </w:r>
      <w:r w:rsidR="00C312FD" w:rsidRPr="00E30A64">
        <w:rPr>
          <w:rFonts w:ascii="Times New Roman" w:hAnsi="Times New Roman" w:cs="Times New Roman"/>
          <w:color w:val="000000"/>
          <w:sz w:val="24"/>
          <w:szCs w:val="24"/>
        </w:rPr>
        <w:t>reached by a program</w:t>
      </w:r>
      <w:r w:rsidR="009113DA" w:rsidRPr="00E30A64">
        <w:rPr>
          <w:rFonts w:ascii="Times New Roman" w:hAnsi="Times New Roman" w:cs="Times New Roman"/>
          <w:color w:val="000000"/>
          <w:sz w:val="24"/>
          <w:szCs w:val="24"/>
        </w:rPr>
        <w:t>, including absolute numbe</w:t>
      </w:r>
      <w:r w:rsidR="00C312FD" w:rsidRPr="00E30A64">
        <w:rPr>
          <w:rFonts w:ascii="Times New Roman" w:hAnsi="Times New Roman" w:cs="Times New Roman"/>
          <w:color w:val="000000"/>
          <w:sz w:val="24"/>
          <w:szCs w:val="24"/>
        </w:rPr>
        <w:t>r of participants</w:t>
      </w:r>
      <w:r w:rsidR="009113DA" w:rsidRPr="00E30A64">
        <w:rPr>
          <w:rFonts w:ascii="Times New Roman" w:hAnsi="Times New Roman" w:cs="Times New Roman"/>
          <w:color w:val="000000"/>
          <w:sz w:val="24"/>
          <w:szCs w:val="24"/>
        </w:rPr>
        <w:t xml:space="preserve">, </w:t>
      </w:r>
      <w:r w:rsidRPr="00E30A64">
        <w:rPr>
          <w:rFonts w:ascii="Times New Roman" w:hAnsi="Times New Roman" w:cs="Times New Roman"/>
          <w:color w:val="000000"/>
          <w:sz w:val="24"/>
          <w:szCs w:val="24"/>
        </w:rPr>
        <w:t>participation rate</w:t>
      </w:r>
      <w:r w:rsidR="009113DA" w:rsidRPr="00E30A64">
        <w:rPr>
          <w:rFonts w:ascii="Times New Roman" w:hAnsi="Times New Roman" w:cs="Times New Roman"/>
          <w:color w:val="000000"/>
          <w:sz w:val="24"/>
          <w:szCs w:val="24"/>
        </w:rPr>
        <w:t>, and degree to which participants represent or reflect the target population</w:t>
      </w:r>
      <w:r w:rsidR="00264DD2" w:rsidRPr="00E30A64">
        <w:rPr>
          <w:rFonts w:ascii="Times New Roman" w:hAnsi="Times New Roman" w:cs="Times New Roman"/>
          <w:color w:val="000000"/>
          <w:sz w:val="24"/>
          <w:szCs w:val="24"/>
        </w:rPr>
        <w:t>.</w:t>
      </w:r>
      <w:r w:rsidR="00BE0A0A" w:rsidRPr="00E30A64">
        <w:rPr>
          <w:rFonts w:ascii="Times New Roman" w:hAnsi="Times New Roman" w:cs="Times New Roman"/>
          <w:color w:val="000000"/>
          <w:sz w:val="24"/>
          <w:szCs w:val="24"/>
        </w:rPr>
        <w:t xml:space="preserve">  </w:t>
      </w:r>
      <w:r w:rsidR="00545F00" w:rsidRPr="00E30A64">
        <w:rPr>
          <w:rFonts w:ascii="Times New Roman" w:hAnsi="Times New Roman" w:cs="Times New Roman"/>
          <w:color w:val="000000"/>
          <w:sz w:val="24"/>
          <w:szCs w:val="24"/>
        </w:rPr>
        <w:fldChar w:fldCharType="begin"/>
      </w:r>
      <w:r w:rsidR="005812C2">
        <w:rPr>
          <w:rFonts w:ascii="Times New Roman" w:hAnsi="Times New Roman" w:cs="Times New Roman"/>
          <w:color w:val="000000"/>
          <w:sz w:val="24"/>
          <w:szCs w:val="24"/>
        </w:rPr>
        <w:instrText xml:space="preserve"> ADDIN EN.CITE &lt;EndNote&gt;&lt;Cite&gt;&lt;Author&gt;Center of Excellence for Training and Research Translation&lt;/Author&gt;&lt;Year&gt;2007&lt;/Year&gt;&lt;RecNum&gt;32&lt;/RecNum&gt;&lt;DisplayText&gt;(Center of Excellence for Training and Research Translation, 2007)&lt;/DisplayText&gt;&lt;record&gt;&lt;rec-number&gt;32&lt;/rec-number&gt;&lt;foreign-keys&gt;&lt;key app="EN" db-id="wdfs0d2x20ast9eaetrp9waj5fttxre0rt5s"&gt;32&lt;/key&gt;&lt;key app="ENWeb" db-id=""&gt;0&lt;/key&gt;&lt;/foreign-keys&gt;&lt;ref-type name="Web Page"&gt;12&lt;/ref-type&gt;&lt;contributors&gt;&lt;authors&gt;&lt;author&gt;Center of Excellence for Training and Research Translation,&lt;/author&gt;&lt;/authors&gt;&lt;/contributors&gt;&lt;titles&gt;&lt;title&gt;Glossary of Terms&lt;/title&gt;&lt;/titles&gt;&lt;volume&gt;2012&lt;/volume&gt;&lt;number&gt;June 29&lt;/number&gt;&lt;dates&gt;&lt;year&gt;2007&lt;/year&gt;&lt;/dates&gt;&lt;urls&gt;&lt;related-urls&gt;&lt;url&gt;http://www.centertrt.org/?p=about_how_glossary&lt;/url&gt;&lt;/related-urls&gt;&lt;/urls&gt;&lt;/record&gt;&lt;/Cite&gt;&lt;/EndNote&gt;</w:instrText>
      </w:r>
      <w:r w:rsidR="00545F00" w:rsidRPr="00E30A64">
        <w:rPr>
          <w:rFonts w:ascii="Times New Roman" w:hAnsi="Times New Roman" w:cs="Times New Roman"/>
          <w:color w:val="000000"/>
          <w:sz w:val="24"/>
          <w:szCs w:val="24"/>
        </w:rPr>
        <w:fldChar w:fldCharType="separate"/>
      </w:r>
      <w:r w:rsidR="0028603D" w:rsidRPr="00E30A64">
        <w:rPr>
          <w:rFonts w:ascii="Times New Roman" w:hAnsi="Times New Roman" w:cs="Times New Roman"/>
          <w:noProof/>
          <w:color w:val="000000"/>
          <w:sz w:val="24"/>
          <w:szCs w:val="24"/>
        </w:rPr>
        <w:t>(</w:t>
      </w:r>
      <w:hyperlink w:anchor="_ENREF_10" w:tooltip="Center of Excellence for Training and Research Translation, 2007 #32" w:history="1">
        <w:r w:rsidR="00EF2F10" w:rsidRPr="00E30A64">
          <w:rPr>
            <w:rFonts w:ascii="Times New Roman" w:hAnsi="Times New Roman" w:cs="Times New Roman"/>
            <w:noProof/>
            <w:color w:val="000000"/>
            <w:sz w:val="24"/>
            <w:szCs w:val="24"/>
          </w:rPr>
          <w:t>Center of Excellence for Training and Research Translation, 2007</w:t>
        </w:r>
      </w:hyperlink>
      <w:r w:rsidR="0028603D" w:rsidRPr="00E30A64">
        <w:rPr>
          <w:rFonts w:ascii="Times New Roman" w:hAnsi="Times New Roman" w:cs="Times New Roman"/>
          <w:noProof/>
          <w:color w:val="000000"/>
          <w:sz w:val="24"/>
          <w:szCs w:val="24"/>
        </w:rPr>
        <w:t>)</w:t>
      </w:r>
      <w:r w:rsidR="00545F00" w:rsidRPr="00E30A64">
        <w:rPr>
          <w:rFonts w:ascii="Times New Roman" w:hAnsi="Times New Roman" w:cs="Times New Roman"/>
          <w:color w:val="000000"/>
          <w:sz w:val="24"/>
          <w:szCs w:val="24"/>
        </w:rPr>
        <w:fldChar w:fldCharType="end"/>
      </w:r>
      <w:r w:rsidR="00BE0A0A" w:rsidRPr="00E30A64">
        <w:rPr>
          <w:rFonts w:ascii="Times New Roman" w:hAnsi="Times New Roman" w:cs="Times New Roman"/>
          <w:color w:val="000000"/>
          <w:sz w:val="24"/>
          <w:szCs w:val="24"/>
        </w:rPr>
        <w:t xml:space="preserve"> </w:t>
      </w:r>
    </w:p>
    <w:p w14:paraId="1BA8BAC2" w14:textId="77777777" w:rsidR="00264DD2" w:rsidRPr="00E30A64" w:rsidRDefault="00264DD2" w:rsidP="00A733B4">
      <w:pPr>
        <w:spacing w:after="0" w:line="240" w:lineRule="auto"/>
        <w:ind w:left="720"/>
        <w:contextualSpacing/>
        <w:rPr>
          <w:rFonts w:ascii="Times New Roman" w:hAnsi="Times New Roman" w:cs="Times New Roman"/>
          <w:b/>
          <w:color w:val="000000"/>
          <w:sz w:val="24"/>
          <w:szCs w:val="24"/>
        </w:rPr>
      </w:pPr>
    </w:p>
    <w:p w14:paraId="33116511" w14:textId="77777777" w:rsidR="00C312FD" w:rsidRPr="00E30A64" w:rsidRDefault="00C312FD" w:rsidP="00A733B4">
      <w:pPr>
        <w:spacing w:after="0" w:line="240" w:lineRule="auto"/>
        <w:ind w:left="720"/>
        <w:contextualSpacing/>
        <w:rPr>
          <w:rFonts w:ascii="Times New Roman" w:hAnsi="Times New Roman" w:cs="Times New Roman"/>
          <w:b/>
          <w:color w:val="000000"/>
          <w:sz w:val="24"/>
          <w:szCs w:val="24"/>
        </w:rPr>
      </w:pPr>
      <w:r w:rsidRPr="00E30A64">
        <w:rPr>
          <w:rFonts w:ascii="Times New Roman" w:hAnsi="Times New Roman" w:cs="Times New Roman"/>
          <w:b/>
          <w:color w:val="000000"/>
          <w:sz w:val="24"/>
          <w:szCs w:val="24"/>
        </w:rPr>
        <w:t>Efficacy:</w:t>
      </w:r>
    </w:p>
    <w:p w14:paraId="3D5F06AE" w14:textId="7E0A463A" w:rsidR="00C312FD" w:rsidRPr="00E30A64" w:rsidRDefault="00403DBE" w:rsidP="00C312FD">
      <w:pPr>
        <w:autoSpaceDE w:val="0"/>
        <w:autoSpaceDN w:val="0"/>
        <w:adjustRightInd w:val="0"/>
        <w:spacing w:after="0" w:line="240" w:lineRule="auto"/>
        <w:ind w:left="1440"/>
        <w:contextualSpacing/>
        <w:rPr>
          <w:rFonts w:ascii="Times New Roman" w:hAnsi="Times New Roman" w:cs="Times New Roman"/>
          <w:sz w:val="24"/>
          <w:szCs w:val="24"/>
        </w:rPr>
      </w:pPr>
      <w:r w:rsidRPr="00E30A64">
        <w:rPr>
          <w:rFonts w:ascii="Times New Roman" w:hAnsi="Times New Roman" w:cs="Times New Roman"/>
          <w:sz w:val="24"/>
          <w:szCs w:val="24"/>
        </w:rPr>
        <w:t xml:space="preserve">An assessment of both positive and negative outcomes of a program, including any social, behavioral, and physiological effects. </w:t>
      </w:r>
      <w:r w:rsidRPr="00E30A64">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&lt;EndNote&gt;&lt;Cite&gt;&lt;Author&gt;Glasgow&lt;/Author&gt;&lt;Year&gt;1999&lt;/Year&gt;&lt;RecNum&gt;63&lt;/RecNum&gt;&lt;DisplayText&gt;(Glasgow et al., 1999)&lt;/DisplayText&gt;&lt;record&gt;&lt;rec-number&gt;63&lt;/rec-number&gt;&lt;foreign-keys&gt;&lt;key app="EN" db-id="wdfs0d2x20ast9eaetrp9waj5fttxre0rt5s"&gt;63&lt;/key&gt;&lt;/foreign-keys&gt;&lt;ref-type name="Journal Article"&gt;17&lt;/ref-type&gt;&lt;contributors&gt;&lt;authors&gt;&lt;author&gt;Glasgow, R. E.&lt;/author&gt;&lt;author&gt;Vogt, T. M.&lt;/author&gt;&lt;author&gt;Boles, S. M.&lt;/author&gt;&lt;/authors&gt;&lt;/contributors&gt;&lt;auth-address&gt;AMC Cancer Research Center, Denver, CO 80214, USA. glasgowr@amc.org&lt;/auth-address&gt;&lt;titles&gt;&lt;title&gt;Evaluating the public health impact of health promotion interventions: the RE-AIM framework&lt;/title&gt;&lt;secondary-title&gt;Am J Public Health&lt;/secondary-title&gt;&lt;alt-title&gt;American journal of public health&lt;/alt-title&gt;&lt;/titles&gt;&lt;periodical&gt;&lt;full-title&gt;Am J Public Health&lt;/full-title&gt;&lt;abbr-1&gt;American journal of public health&lt;/abbr-1&gt;&lt;/periodical&gt;&lt;alt-periodical&gt;&lt;full-title&gt;Am J Public Health&lt;/full-title&gt;&lt;abbr-1&gt;American journal of public health&lt;/abbr-1&gt;&lt;/alt-periodical&gt;&lt;pages&gt;1322-7&lt;/pages&gt;&lt;volume&gt;89&lt;/volume&gt;&lt;number&gt;9&lt;/number&gt;&lt;keywords&gt;&lt;keyword&gt;Community Health Planning&lt;/keyword&gt;&lt;keyword&gt;Community-Institutional Relations/standards&lt;/keyword&gt;&lt;keyword&gt;Health Promotion/*standards&lt;/keyword&gt;&lt;keyword&gt;Health Services Accessibility/standards&lt;/keyword&gt;&lt;keyword&gt;Health Services Research&lt;/keyword&gt;&lt;keyword&gt;Humans&lt;/keyword&gt;&lt;keyword&gt;*Models, Organizational&lt;/keyword&gt;&lt;keyword&gt;Organizational Objectives&lt;/keyword&gt;&lt;keyword&gt;Patient Acceptance of Health Care&lt;/keyword&gt;&lt;keyword&gt;Program Development/standards&lt;/keyword&gt;&lt;keyword&gt;Program Evaluation/*methods&lt;/keyword&gt;&lt;keyword&gt;Public Health Practice/*standards&lt;/keyword&gt;&lt;/keywords&gt;&lt;dates&gt;&lt;year&gt;1999&lt;/year&gt;&lt;pub-dates&gt;&lt;date&gt;Sep&lt;/date&gt;&lt;/pub-dates&gt;&lt;/dates&gt;&lt;isbn&gt;0090-0036 (Print)&amp;#xD;0090-0036 (Linking)&lt;/isbn&gt;&lt;accession-num&gt;10474547&lt;/accession-num&gt;&lt;urls&gt;&lt;related-urls&gt;&lt;url&gt;http://www.ncbi.nlm.nih.gov/pubmed/10474547&lt;/url&gt;&lt;/related-urls&gt;&lt;/urls&gt;&lt;custom2&gt;1508772&lt;/custom2&gt;&lt;/record&gt;&lt;/Cite&gt;&lt;/EndNote&gt;</w:instrText>
      </w:r>
      <w:r w:rsidRPr="00E30A64">
        <w:rPr>
          <w:rFonts w:ascii="Times New Roman" w:hAnsi="Times New Roman" w:cs="Times New Roman"/>
          <w:sz w:val="24"/>
          <w:szCs w:val="24"/>
        </w:rPr>
        <w:fldChar w:fldCharType="separate"/>
      </w:r>
      <w:r w:rsidRPr="00E30A64">
        <w:rPr>
          <w:rFonts w:ascii="Times New Roman" w:hAnsi="Times New Roman" w:cs="Times New Roman"/>
          <w:noProof/>
          <w:sz w:val="24"/>
          <w:szCs w:val="24"/>
        </w:rPr>
        <w:t>(</w:t>
      </w:r>
      <w:hyperlink w:anchor="_ENREF_21" w:tooltip="Glasgow, 1999 #63" w:history="1">
        <w:r w:rsidR="00EF2F10" w:rsidRPr="00E30A64">
          <w:rPr>
            <w:rFonts w:ascii="Times New Roman" w:hAnsi="Times New Roman" w:cs="Times New Roman"/>
            <w:noProof/>
            <w:sz w:val="24"/>
            <w:szCs w:val="24"/>
          </w:rPr>
          <w:t>Glasgow et al., 1999</w:t>
        </w:r>
      </w:hyperlink>
      <w:r w:rsidRPr="00E30A64">
        <w:rPr>
          <w:rFonts w:ascii="Times New Roman" w:hAnsi="Times New Roman" w:cs="Times New Roman"/>
          <w:noProof/>
          <w:sz w:val="24"/>
          <w:szCs w:val="24"/>
        </w:rPr>
        <w:t>)</w:t>
      </w:r>
      <w:r w:rsidRPr="00E30A64">
        <w:rPr>
          <w:rFonts w:ascii="Times New Roman" w:hAnsi="Times New Roman" w:cs="Times New Roman"/>
          <w:sz w:val="24"/>
          <w:szCs w:val="24"/>
        </w:rPr>
        <w:fldChar w:fldCharType="end"/>
      </w:r>
      <w:r w:rsidR="00C312FD" w:rsidRPr="00E30A64">
        <w:rPr>
          <w:rFonts w:ascii="Times New Roman" w:hAnsi="Times New Roman" w:cs="Times New Roman"/>
          <w:sz w:val="24"/>
          <w:szCs w:val="24"/>
        </w:rPr>
        <w:t xml:space="preserve"> </w:t>
      </w:r>
    </w:p>
    <w:p w14:paraId="01902252" w14:textId="77777777" w:rsidR="00C312FD" w:rsidRPr="00E30A64" w:rsidRDefault="00C312FD" w:rsidP="00A733B4">
      <w:pPr>
        <w:spacing w:after="0" w:line="240" w:lineRule="auto"/>
        <w:ind w:left="720"/>
        <w:contextualSpacing/>
        <w:rPr>
          <w:rFonts w:ascii="Times New Roman" w:hAnsi="Times New Roman" w:cs="Times New Roman"/>
          <w:b/>
          <w:color w:val="000000"/>
          <w:sz w:val="24"/>
          <w:szCs w:val="24"/>
        </w:rPr>
      </w:pPr>
    </w:p>
    <w:p w14:paraId="118166DA" w14:textId="77777777" w:rsidR="00264DD2" w:rsidRPr="00E30A64" w:rsidRDefault="00264DD2" w:rsidP="00A733B4">
      <w:pPr>
        <w:spacing w:after="0" w:line="240" w:lineRule="auto"/>
        <w:ind w:left="720"/>
        <w:contextualSpacing/>
        <w:rPr>
          <w:rFonts w:ascii="Times New Roman" w:hAnsi="Times New Roman" w:cs="Times New Roman"/>
          <w:b/>
          <w:color w:val="000000"/>
          <w:sz w:val="24"/>
          <w:szCs w:val="24"/>
        </w:rPr>
      </w:pPr>
      <w:r w:rsidRPr="00E30A64">
        <w:rPr>
          <w:rFonts w:ascii="Times New Roman" w:hAnsi="Times New Roman" w:cs="Times New Roman"/>
          <w:b/>
          <w:color w:val="000000"/>
          <w:sz w:val="24"/>
          <w:szCs w:val="24"/>
        </w:rPr>
        <w:t>Adoption</w:t>
      </w:r>
      <w:r w:rsidR="001631E5" w:rsidRPr="00E30A64">
        <w:rPr>
          <w:rFonts w:ascii="Times New Roman" w:hAnsi="Times New Roman" w:cs="Times New Roman"/>
          <w:b/>
          <w:color w:val="000000"/>
          <w:sz w:val="24"/>
          <w:szCs w:val="24"/>
        </w:rPr>
        <w:t>:</w:t>
      </w:r>
    </w:p>
    <w:p w14:paraId="2C53827A" w14:textId="6358689C" w:rsidR="00264DD2" w:rsidRPr="00E30A64" w:rsidRDefault="00403DBE" w:rsidP="00A733B4">
      <w:pPr>
        <w:autoSpaceDE w:val="0"/>
        <w:autoSpaceDN w:val="0"/>
        <w:adjustRightInd w:val="0"/>
        <w:spacing w:after="0" w:line="240" w:lineRule="auto"/>
        <w:ind w:left="1440"/>
        <w:contextualSpacing/>
        <w:rPr>
          <w:rFonts w:ascii="Times New Roman" w:hAnsi="Times New Roman" w:cs="Times New Roman"/>
          <w:sz w:val="24"/>
          <w:szCs w:val="24"/>
        </w:rPr>
      </w:pPr>
      <w:r w:rsidRPr="00E30A64">
        <w:rPr>
          <w:rFonts w:ascii="Times New Roman" w:hAnsi="Times New Roman" w:cs="Times New Roman"/>
          <w:sz w:val="24"/>
          <w:szCs w:val="24"/>
        </w:rPr>
        <w:t xml:space="preserve">An assessment of </w:t>
      </w:r>
      <w:r w:rsidR="00C312FD" w:rsidRPr="00E30A64">
        <w:rPr>
          <w:rFonts w:ascii="Times New Roman" w:hAnsi="Times New Roman" w:cs="Times New Roman"/>
          <w:sz w:val="24"/>
          <w:szCs w:val="24"/>
        </w:rPr>
        <w:t>the organizations and individuals willing to initiate or implement a program, including the absolute number, proportion, and degree to which these organizations or individuals are representative of the larger population</w:t>
      </w:r>
      <w:r w:rsidR="00BE0A0A" w:rsidRPr="00E30A64">
        <w:rPr>
          <w:rFonts w:ascii="Times New Roman" w:hAnsi="Times New Roman" w:cs="Times New Roman"/>
          <w:sz w:val="24"/>
          <w:szCs w:val="24"/>
        </w:rPr>
        <w:t xml:space="preserve">. </w:t>
      </w:r>
      <w:r w:rsidR="00545F00" w:rsidRPr="00E30A64">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&lt;EndNote&gt;&lt;Cite&gt;&lt;Author&gt;Rabin&lt;/Author&gt;&lt;Year&gt;2008&lt;/Year&gt;&lt;RecNum&gt;3&lt;/RecNum&gt;&lt;DisplayText&gt;(Rabin et al., 2008)&lt;/DisplayText&gt;&lt;record&gt;&lt;rec-number&gt;3&lt;/rec-number&gt;&lt;foreign-keys&gt;&lt;key app="EN" db-id="wdfs0d2x20ast9eaetrp9waj5fttxre0rt5s"&gt;3&lt;/key&gt;&lt;key app="ENWeb" db-id=""&gt;0&lt;/key&gt;&lt;/foreign-keys&gt;&lt;ref-type name="Journal Article"&gt;17&lt;/ref-type&gt;&lt;contributors&gt;&lt;authors&gt;&lt;author&gt;Rabin,&lt;/author&gt;&lt;author&gt;Brownson, &lt;/author&gt;&lt;author&gt;Haire-Joshu, &lt;/author&gt;&lt;author&gt;Kreuter, &lt;/author&gt;&lt;author&gt;Weaver,&lt;/author&gt;&lt;/authors&gt;&lt;/contributors&gt;&lt;auth-address&gt;Department of Community Health and Prevention Research Center, School of Public Health, Saint Louis University, 3545 Lafayette Ave, Salus Center 475, St Louis, MO 63104, USA. rabinab@slu.edu&lt;/auth-address&gt;&lt;titles&gt;&lt;title&gt;A Glossary for Dissemination and Implementation Research in Health&lt;/title&gt;&lt;secondary-title&gt;J Public Health Manag Pract&lt;/secondary-title&gt;&lt;alt-title&gt;Journal of public health management and practice : JPHMP&lt;/alt-title&gt;&lt;/titles&gt;&lt;periodical&gt;&lt;full-title&gt;J Public Health Manag Pract&lt;/full-title&gt;&lt;abbr-1&gt;Journal of public health management and practice : JPHMP&lt;/abbr-1&gt;&lt;/periodical&gt;&lt;alt-periodical&gt;&lt;full-title&gt;J Public Health Manag Pract&lt;/full-title&gt;&lt;abbr-1&gt;Journal of public health management and practice : JPHMP&lt;/abbr-1&gt;&lt;/alt-periodical&gt;&lt;pages&gt;117-23&lt;/pages&gt;&lt;volume&gt;14&lt;/volume&gt;&lt;number&gt;2&lt;/number&gt;&lt;edition&gt;2008/02/22&lt;/edition&gt;&lt;keywords&gt;&lt;keyword&gt;Biomedical Research&lt;/keyword&gt;&lt;keyword&gt;Diffusion of Innovation&lt;/keyword&gt;&lt;keyword&gt;Evidence-Based Medicine&lt;/keyword&gt;&lt;keyword&gt;Health Services Research&lt;/keyword&gt;&lt;keyword&gt;Humans&lt;/keyword&gt;&lt;keyword&gt;Information Dissemination&lt;/keyword&gt;&lt;keyword&gt;Terminology as Topic&lt;/keyword&gt;&lt;/keywords&gt;&lt;dates&gt;&lt;year&gt;2008&lt;/year&gt;&lt;pub-dates&gt;&lt;date&gt;Mar-Apr&lt;/date&gt;&lt;/pub-dates&gt;&lt;/dates&gt;&lt;isbn&gt;1550-5022 (Electronic)&amp;#xD;1078-4659 (Linking)&lt;/isbn&gt;&lt;accession-num&gt;18287916&lt;/accession-num&gt;&lt;urls&gt;&lt;/urls&gt;&lt;electronic-resource-num&gt;10.1097/01.PHH.0000311888.06252.bb&lt;/electronic-resource-num&gt;&lt;remote-database-provider&gt;NLM&lt;/remote-database-provider&gt;&lt;language&gt;eng&lt;/language&gt;&lt;/record&gt;&lt;/Cite&gt;&lt;/EndNote&gt;</w:instrText>
      </w:r>
      <w:r w:rsidR="00545F00" w:rsidRPr="00E30A64">
        <w:rPr>
          <w:rFonts w:ascii="Times New Roman" w:hAnsi="Times New Roman" w:cs="Times New Roman"/>
          <w:sz w:val="24"/>
          <w:szCs w:val="24"/>
        </w:rPr>
        <w:fldChar w:fldCharType="separate"/>
      </w:r>
      <w:r w:rsidR="00306F79">
        <w:rPr>
          <w:rFonts w:ascii="Times New Roman" w:hAnsi="Times New Roman" w:cs="Times New Roman"/>
          <w:noProof/>
          <w:sz w:val="24"/>
          <w:szCs w:val="24"/>
        </w:rPr>
        <w:t>(</w:t>
      </w:r>
      <w:hyperlink w:anchor="_ENREF_38" w:tooltip="Rabin, 2008 #3" w:history="1">
        <w:r w:rsidR="00EF2F10">
          <w:rPr>
            <w:rFonts w:ascii="Times New Roman" w:hAnsi="Times New Roman" w:cs="Times New Roman"/>
            <w:noProof/>
            <w:sz w:val="24"/>
            <w:szCs w:val="24"/>
          </w:rPr>
          <w:t>Rabin et al., 2008</w:t>
        </w:r>
      </w:hyperlink>
      <w:r w:rsidR="00306F79">
        <w:rPr>
          <w:rFonts w:ascii="Times New Roman" w:hAnsi="Times New Roman" w:cs="Times New Roman"/>
          <w:noProof/>
          <w:sz w:val="24"/>
          <w:szCs w:val="24"/>
        </w:rPr>
        <w:t>)</w:t>
      </w:r>
      <w:r w:rsidR="00545F00" w:rsidRPr="00E30A64">
        <w:rPr>
          <w:rFonts w:ascii="Times New Roman" w:hAnsi="Times New Roman" w:cs="Times New Roman"/>
          <w:sz w:val="24"/>
          <w:szCs w:val="24"/>
        </w:rPr>
        <w:fldChar w:fldCharType="end"/>
      </w:r>
      <w:r w:rsidR="00BE0A0A" w:rsidRPr="00E30A64">
        <w:rPr>
          <w:rFonts w:ascii="Times New Roman" w:hAnsi="Times New Roman" w:cs="Times New Roman"/>
          <w:sz w:val="24"/>
          <w:szCs w:val="24"/>
        </w:rPr>
        <w:t xml:space="preserve"> </w:t>
      </w:r>
    </w:p>
    <w:p w14:paraId="1AC15A07" w14:textId="77777777" w:rsidR="00264DD2" w:rsidRPr="00E30A64" w:rsidRDefault="00264DD2" w:rsidP="00A733B4">
      <w:pPr>
        <w:autoSpaceDE w:val="0"/>
        <w:autoSpaceDN w:val="0"/>
        <w:adjustRightInd w:val="0"/>
        <w:spacing w:after="0" w:line="240" w:lineRule="auto"/>
        <w:ind w:left="1440"/>
        <w:contextualSpacing/>
        <w:rPr>
          <w:rFonts w:ascii="Times New Roman" w:hAnsi="Times New Roman" w:cs="Times New Roman"/>
          <w:sz w:val="24"/>
          <w:szCs w:val="24"/>
        </w:rPr>
      </w:pPr>
    </w:p>
    <w:p w14:paraId="06A77642" w14:textId="77777777" w:rsidR="00264DD2" w:rsidRPr="00E30A64" w:rsidRDefault="00264DD2" w:rsidP="00A733B4">
      <w:pPr>
        <w:spacing w:after="0" w:line="240" w:lineRule="auto"/>
        <w:ind w:left="720"/>
        <w:contextualSpacing/>
        <w:rPr>
          <w:rFonts w:ascii="Times New Roman" w:hAnsi="Times New Roman" w:cs="Times New Roman"/>
          <w:b/>
          <w:sz w:val="24"/>
          <w:szCs w:val="24"/>
        </w:rPr>
      </w:pPr>
      <w:r w:rsidRPr="00E30A64">
        <w:rPr>
          <w:rFonts w:ascii="Times New Roman" w:hAnsi="Times New Roman" w:cs="Times New Roman"/>
          <w:b/>
          <w:sz w:val="24"/>
          <w:szCs w:val="24"/>
        </w:rPr>
        <w:t>Implementation</w:t>
      </w:r>
      <w:r w:rsidR="001631E5" w:rsidRPr="00E30A64">
        <w:rPr>
          <w:rFonts w:ascii="Times New Roman" w:hAnsi="Times New Roman" w:cs="Times New Roman"/>
          <w:b/>
          <w:sz w:val="24"/>
          <w:szCs w:val="24"/>
        </w:rPr>
        <w:t>:</w:t>
      </w:r>
    </w:p>
    <w:p w14:paraId="6170642E" w14:textId="4A21F8A2" w:rsidR="00264DD2" w:rsidRPr="00E30A64" w:rsidRDefault="00403DBE" w:rsidP="00A733B4">
      <w:pPr>
        <w:spacing w:after="0" w:line="240" w:lineRule="auto"/>
        <w:ind w:left="1440"/>
        <w:contextualSpacing/>
        <w:rPr>
          <w:rFonts w:ascii="Times New Roman" w:hAnsi="Times New Roman" w:cs="Times New Roman"/>
          <w:color w:val="000000"/>
          <w:sz w:val="24"/>
          <w:szCs w:val="24"/>
        </w:rPr>
      </w:pPr>
      <w:r w:rsidRPr="00E30A64">
        <w:rPr>
          <w:rFonts w:ascii="Times New Roman" w:hAnsi="Times New Roman" w:cs="Times New Roman"/>
          <w:sz w:val="24"/>
          <w:szCs w:val="24"/>
        </w:rPr>
        <w:t>The fidelity of the program as delivered, or the degree to which the program is delivered as described in the original protocol</w:t>
      </w:r>
      <w:r w:rsidRPr="00E30A64">
        <w:rPr>
          <w:rFonts w:ascii="Times New Roman" w:hAnsi="Times New Roman" w:cs="Times New Roman"/>
          <w:color w:val="000000"/>
          <w:sz w:val="24"/>
          <w:szCs w:val="24"/>
        </w:rPr>
        <w:t xml:space="preserve">. </w:t>
      </w:r>
      <w:r w:rsidRPr="00E30A64">
        <w:rPr>
          <w:rFonts w:ascii="Times New Roman" w:hAnsi="Times New Roman" w:cs="Times New Roman"/>
          <w:color w:val="000000"/>
          <w:sz w:val="24"/>
          <w:szCs w:val="24"/>
        </w:rPr>
        <w:fldChar w:fldCharType="begin"/>
      </w:r>
      <w:r w:rsidR="005812C2">
        <w:rPr>
          <w:rFonts w:ascii="Times New Roman" w:hAnsi="Times New Roman" w:cs="Times New Roman"/>
          <w:color w:val="000000"/>
          <w:sz w:val="24"/>
          <w:szCs w:val="24"/>
        </w:rPr>
        <w:instrText xml:space="preserve"> ADDIN EN.CITE &lt;EndNote&gt;&lt;Cite&gt;&lt;Author&gt;Glasgow&lt;/Author&gt;&lt;Year&gt;1999&lt;/Year&gt;&lt;RecNum&gt;63&lt;/RecNum&gt;&lt;DisplayText&gt;(Glasgow et al., 1999)&lt;/DisplayText&gt;&lt;record&gt;&lt;rec-number&gt;63&lt;/rec-number&gt;&lt;foreign-keys&gt;&lt;key app="EN" db-id="wdfs0d2x20ast9eaetrp9waj5fttxre0rt5s"&gt;63&lt;/key&gt;&lt;/foreign-keys&gt;&lt;ref-type name="Journal Article"&gt;17&lt;/ref-type&gt;&lt;contributors&gt;&lt;authors&gt;&lt;author&gt;Glasgow, R. E.&lt;/author&gt;&lt;author&gt;Vogt, T. M.&lt;/author&gt;&lt;author&gt;Boles, S. M.&lt;/author&gt;&lt;/authors&gt;&lt;/contributors&gt;&lt;auth-address&gt;AMC Cancer Research Center, Denver, CO 80214, USA. glasgowr@amc.org&lt;/auth-address&gt;&lt;titles&gt;&lt;title&gt;Evaluating the public health impact of health promotion interventions: the RE-AIM framework&lt;/title&gt;&lt;secondary-title&gt;Am J Public Health&lt;/secondary-title&gt;&lt;alt-title&gt;American journal of public health&lt;/alt-title&gt;&lt;/titles&gt;&lt;periodical&gt;&lt;full-title&gt;Am J Public Health&lt;/full-title&gt;&lt;abbr-1&gt;American journal of public health&lt;/abbr-1&gt;&lt;/periodical&gt;&lt;alt-periodical&gt;&lt;full-title&gt;Am J Public Health&lt;/full-title&gt;&lt;abbr-1&gt;American journal of public health&lt;/abbr-1&gt;&lt;/alt-periodical&gt;&lt;pages&gt;1322-7&lt;/pages&gt;&lt;volume&gt;89&lt;/volume&gt;&lt;number&gt;9&lt;/number&gt;&lt;keywords&gt;&lt;keyword&gt;Community Health Planning&lt;/keyword&gt;&lt;keyword&gt;Community-Institutional Relations/standards&lt;/keyword&gt;&lt;keyword&gt;Health Promotion/*standards&lt;/keyword&gt;&lt;keyword&gt;Health Services Accessibility/standards&lt;/keyword&gt;&lt;keyword&gt;Health Services Research&lt;/keyword&gt;&lt;keyword&gt;Humans&lt;/keyword&gt;&lt;keyword&gt;*Models, Organizational&lt;/keyword&gt;&lt;keyword&gt;Organizational Objectives&lt;/keyword&gt;&lt;keyword&gt;Patient Acceptance of Health Care&lt;/keyword&gt;&lt;keyword&gt;Program Development/standards&lt;/keyword&gt;&lt;keyword&gt;Program Evaluation/*methods&lt;/keyword&gt;&lt;keyword&gt;Public Health Practice/*standards&lt;/keyword&gt;&lt;/keywords&gt;&lt;dates&gt;&lt;year&gt;1999&lt;/year&gt;&lt;pub-dates&gt;&lt;date&gt;Sep&lt;/date&gt;&lt;/pub-dates&gt;&lt;/dates&gt;&lt;isbn&gt;0090-0036 (Print)&amp;#xD;0090-0036 (Linking)&lt;/isbn&gt;&lt;accession-num&gt;10474547&lt;/accession-num&gt;&lt;urls&gt;&lt;related-urls&gt;&lt;url&gt;http://www.ncbi.nlm.nih.gov/pubmed/10474547&lt;/url&gt;&lt;/related-urls&gt;&lt;/urls&gt;&lt;custom2&gt;1508772&lt;/custom2&gt;&lt;/record&gt;&lt;/Cite&gt;&lt;/EndNote&gt;</w:instrText>
      </w:r>
      <w:r w:rsidRPr="00E30A64">
        <w:rPr>
          <w:rFonts w:ascii="Times New Roman" w:hAnsi="Times New Roman" w:cs="Times New Roman"/>
          <w:color w:val="000000"/>
          <w:sz w:val="24"/>
          <w:szCs w:val="24"/>
        </w:rPr>
        <w:fldChar w:fldCharType="separate"/>
      </w:r>
      <w:r w:rsidRPr="00E30A64">
        <w:rPr>
          <w:rFonts w:ascii="Times New Roman" w:hAnsi="Times New Roman" w:cs="Times New Roman"/>
          <w:noProof/>
          <w:color w:val="000000"/>
          <w:sz w:val="24"/>
          <w:szCs w:val="24"/>
        </w:rPr>
        <w:t>(</w:t>
      </w:r>
      <w:hyperlink w:anchor="_ENREF_21" w:tooltip="Glasgow, 1999 #63" w:history="1">
        <w:r w:rsidR="00EF2F10" w:rsidRPr="00E30A64">
          <w:rPr>
            <w:rFonts w:ascii="Times New Roman" w:hAnsi="Times New Roman" w:cs="Times New Roman"/>
            <w:noProof/>
            <w:color w:val="000000"/>
            <w:sz w:val="24"/>
            <w:szCs w:val="24"/>
          </w:rPr>
          <w:t>Glasgow et al., 1999</w:t>
        </w:r>
      </w:hyperlink>
      <w:r w:rsidRPr="00E30A64">
        <w:rPr>
          <w:rFonts w:ascii="Times New Roman" w:hAnsi="Times New Roman" w:cs="Times New Roman"/>
          <w:noProof/>
          <w:color w:val="000000"/>
          <w:sz w:val="24"/>
          <w:szCs w:val="24"/>
        </w:rPr>
        <w:t>)</w:t>
      </w:r>
      <w:r w:rsidRPr="00E30A64">
        <w:rPr>
          <w:rFonts w:ascii="Times New Roman" w:hAnsi="Times New Roman" w:cs="Times New Roman"/>
          <w:color w:val="000000"/>
          <w:sz w:val="24"/>
          <w:szCs w:val="24"/>
        </w:rPr>
        <w:fldChar w:fldCharType="end"/>
      </w:r>
      <w:r w:rsidRPr="00E30A64">
        <w:rPr>
          <w:rFonts w:ascii="Times New Roman" w:hAnsi="Times New Roman" w:cs="Times New Roman"/>
          <w:color w:val="000000"/>
          <w:sz w:val="24"/>
          <w:szCs w:val="24"/>
        </w:rPr>
        <w:t xml:space="preserve"> </w:t>
      </w:r>
    </w:p>
    <w:p w14:paraId="2FC022A0" w14:textId="77777777" w:rsidR="00264DD2" w:rsidRPr="00E30A64" w:rsidRDefault="00264DD2" w:rsidP="00A733B4">
      <w:pPr>
        <w:autoSpaceDE w:val="0"/>
        <w:autoSpaceDN w:val="0"/>
        <w:adjustRightInd w:val="0"/>
        <w:spacing w:after="0" w:line="240" w:lineRule="auto"/>
        <w:ind w:left="720"/>
        <w:contextualSpacing/>
        <w:rPr>
          <w:rFonts w:ascii="Times New Roman" w:hAnsi="Times New Roman" w:cs="Times New Roman"/>
          <w:color w:val="000000"/>
          <w:sz w:val="24"/>
          <w:szCs w:val="24"/>
        </w:rPr>
      </w:pPr>
    </w:p>
    <w:p w14:paraId="78FD111D" w14:textId="77777777" w:rsidR="00264DD2" w:rsidRPr="00E30A64" w:rsidRDefault="00264DD2" w:rsidP="00A733B4">
      <w:pPr>
        <w:spacing w:after="0" w:line="240" w:lineRule="auto"/>
        <w:ind w:left="720"/>
        <w:contextualSpacing/>
        <w:rPr>
          <w:rFonts w:ascii="Times New Roman" w:hAnsi="Times New Roman" w:cs="Times New Roman"/>
          <w:b/>
          <w:sz w:val="24"/>
          <w:szCs w:val="24"/>
        </w:rPr>
      </w:pPr>
      <w:r w:rsidRPr="00E30A64">
        <w:rPr>
          <w:rFonts w:ascii="Times New Roman" w:hAnsi="Times New Roman" w:cs="Times New Roman"/>
          <w:b/>
          <w:sz w:val="24"/>
          <w:szCs w:val="24"/>
        </w:rPr>
        <w:t>Maintenance</w:t>
      </w:r>
      <w:r w:rsidR="001631E5" w:rsidRPr="00E30A64">
        <w:rPr>
          <w:rFonts w:ascii="Times New Roman" w:hAnsi="Times New Roman" w:cs="Times New Roman"/>
          <w:b/>
          <w:sz w:val="24"/>
          <w:szCs w:val="24"/>
        </w:rPr>
        <w:t>:</w:t>
      </w:r>
    </w:p>
    <w:p w14:paraId="1F868032" w14:textId="55BAC9E1" w:rsidR="00264DD2" w:rsidRPr="00E30A64" w:rsidRDefault="00ED789B" w:rsidP="00A733B4">
      <w:pPr>
        <w:autoSpaceDE w:val="0"/>
        <w:autoSpaceDN w:val="0"/>
        <w:adjustRightInd w:val="0"/>
        <w:spacing w:after="0" w:line="240" w:lineRule="auto"/>
        <w:ind w:left="1440"/>
        <w:contextualSpacing/>
        <w:rPr>
          <w:rFonts w:ascii="Times New Roman" w:hAnsi="Times New Roman" w:cs="Times New Roman"/>
          <w:sz w:val="24"/>
          <w:szCs w:val="24"/>
        </w:rPr>
      </w:pPr>
      <w:r w:rsidRPr="00E30A64">
        <w:rPr>
          <w:rFonts w:ascii="Times New Roman" w:hAnsi="Times New Roman" w:cs="Times New Roman"/>
          <w:sz w:val="24"/>
          <w:szCs w:val="24"/>
        </w:rPr>
        <w:t xml:space="preserve">The degree to which an individual continues to perform a behavior or an institution continues </w:t>
      </w:r>
      <w:r w:rsidR="00E8034F">
        <w:rPr>
          <w:rFonts w:ascii="Times New Roman" w:hAnsi="Times New Roman" w:cs="Times New Roman"/>
          <w:sz w:val="24"/>
          <w:szCs w:val="24"/>
        </w:rPr>
        <w:t>to offer and support a program.</w:t>
      </w:r>
      <w:r w:rsidRPr="00E30A64">
        <w:rPr>
          <w:rFonts w:ascii="Times New Roman" w:hAnsi="Times New Roman" w:cs="Times New Roman"/>
          <w:sz w:val="24"/>
          <w:szCs w:val="24"/>
        </w:rPr>
        <w:t xml:space="preserve"> </w:t>
      </w:r>
      <w:r w:rsidRPr="00E30A64">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&lt;EndNote&gt;&lt;Cite&gt;&lt;Author&gt;Glasgow&lt;/Author&gt;&lt;Year&gt;1999&lt;/Year&gt;&lt;RecNum&gt;63&lt;/RecNum&gt;&lt;DisplayText&gt;(Glasgow et al., 1999)&lt;/DisplayText&gt;&lt;record&gt;&lt;rec-number&gt;63&lt;/rec-number&gt;&lt;foreign-keys&gt;&lt;key app="EN" db-id="wdfs0d2x20ast9eaetrp9waj5fttxre0rt5s"&gt;63&lt;/key&gt;&lt;/foreign-keys&gt;&lt;ref-type name="Journal Article"&gt;17&lt;/ref-type&gt;&lt;contributors&gt;&lt;authors&gt;&lt;author&gt;Glasgow, R. E.&lt;/author&gt;&lt;author&gt;Vogt, T. M.&lt;/author&gt;&lt;author&gt;Boles, S. M.&lt;/author&gt;&lt;/authors&gt;&lt;/contributors&gt;&lt;auth-address&gt;AMC Cancer Research Center, Denver, CO 80214, USA. glasgowr@amc.org&lt;/auth-address&gt;&lt;titles&gt;&lt;title&gt;Evaluating the public health impact of health promotion interventions: the RE-AIM framework&lt;/title&gt;&lt;secondary-title&gt;Am J Public Health&lt;/secondary-title&gt;&lt;alt-title&gt;American journal of public health&lt;/alt-title&gt;&lt;/titles&gt;&lt;periodical&gt;&lt;full-title&gt;Am J Public Health&lt;/full-title&gt;&lt;abbr-1&gt;American journal of public health&lt;/abbr-1&gt;&lt;/periodical&gt;&lt;alt-periodical&gt;&lt;full-title&gt;Am J Public Health&lt;/full-title&gt;&lt;abbr-1&gt;American journal of public health&lt;/abbr-1&gt;&lt;/alt-periodical&gt;&lt;pages&gt;1322-7&lt;/pages&gt;&lt;volume&gt;89&lt;/volume&gt;&lt;number&gt;9&lt;/number&gt;&lt;keywords&gt;&lt;keyword&gt;Community Health Planning&lt;/keyword&gt;&lt;keyword&gt;Community-Institutional Relations/standards&lt;/keyword&gt;&lt;keyword&gt;Health Promotion/*standards&lt;/keyword&gt;&lt;keyword&gt;Health Services Accessibility/standards&lt;/keyword&gt;&lt;keyword&gt;Health Services Research&lt;/keyword&gt;&lt;keyword&gt;Humans&lt;/keyword&gt;&lt;keyword&gt;*Models, Organizational&lt;/keyword&gt;&lt;keyword&gt;Organizational Objectives&lt;/keyword&gt;&lt;keyword&gt;Patient Acceptance of Health Care&lt;/keyword&gt;&lt;keyword&gt;Program Development/standards&lt;/keyword&gt;&lt;keyword&gt;Program Evaluation/*methods&lt;/keyword&gt;&lt;keyword&gt;Public Health Practice/*standards&lt;/keyword&gt;&lt;/keywords&gt;&lt;dates&gt;&lt;year&gt;1999&lt;/year&gt;&lt;pub-dates&gt;&lt;date&gt;Sep&lt;/date&gt;&lt;/pub-dates&gt;&lt;/dates&gt;&lt;isbn&gt;0090-0036 (Print)&amp;#xD;0090-0036 (Linking)&lt;/isbn&gt;&lt;accession-num&gt;10474547&lt;/accession-num&gt;&lt;urls&gt;&lt;related-urls&gt;&lt;url&gt;http://www.ncbi.nlm.nih.gov/pubmed/10474547&lt;/url&gt;&lt;/related-urls&gt;&lt;/urls&gt;&lt;custom2&gt;1508772&lt;/custom2&gt;&lt;/record&gt;&lt;/Cite&gt;&lt;/EndNote&gt;</w:instrText>
      </w:r>
      <w:r w:rsidRPr="00E30A64">
        <w:rPr>
          <w:rFonts w:ascii="Times New Roman" w:hAnsi="Times New Roman" w:cs="Times New Roman"/>
          <w:sz w:val="24"/>
          <w:szCs w:val="24"/>
        </w:rPr>
        <w:fldChar w:fldCharType="separate"/>
      </w:r>
      <w:r w:rsidRPr="00E30A64">
        <w:rPr>
          <w:rFonts w:ascii="Times New Roman" w:hAnsi="Times New Roman" w:cs="Times New Roman"/>
          <w:noProof/>
          <w:sz w:val="24"/>
          <w:szCs w:val="24"/>
        </w:rPr>
        <w:t>(</w:t>
      </w:r>
      <w:hyperlink w:anchor="_ENREF_21" w:tooltip="Glasgow, 1999 #63" w:history="1">
        <w:r w:rsidR="00EF2F10" w:rsidRPr="00E30A64">
          <w:rPr>
            <w:rFonts w:ascii="Times New Roman" w:hAnsi="Times New Roman" w:cs="Times New Roman"/>
            <w:noProof/>
            <w:sz w:val="24"/>
            <w:szCs w:val="24"/>
          </w:rPr>
          <w:t>Glasgow et al., 1999</w:t>
        </w:r>
      </w:hyperlink>
      <w:r w:rsidRPr="00E30A64">
        <w:rPr>
          <w:rFonts w:ascii="Times New Roman" w:hAnsi="Times New Roman" w:cs="Times New Roman"/>
          <w:noProof/>
          <w:sz w:val="24"/>
          <w:szCs w:val="24"/>
        </w:rPr>
        <w:t>)</w:t>
      </w:r>
      <w:r w:rsidRPr="00E30A64">
        <w:rPr>
          <w:rFonts w:ascii="Times New Roman" w:hAnsi="Times New Roman" w:cs="Times New Roman"/>
          <w:sz w:val="24"/>
          <w:szCs w:val="24"/>
        </w:rPr>
        <w:fldChar w:fldCharType="end"/>
      </w:r>
    </w:p>
    <w:p w14:paraId="05F0BEFB" w14:textId="77777777" w:rsidR="00114F9E" w:rsidRPr="00E30A64" w:rsidRDefault="00114F9E" w:rsidP="00A733B4">
      <w:pPr>
        <w:autoSpaceDE w:val="0"/>
        <w:autoSpaceDN w:val="0"/>
        <w:adjustRightInd w:val="0"/>
        <w:spacing w:after="0" w:line="240" w:lineRule="auto"/>
        <w:ind w:left="1440"/>
        <w:contextualSpacing/>
        <w:rPr>
          <w:rFonts w:ascii="Times New Roman" w:hAnsi="Times New Roman" w:cs="Times New Roman"/>
          <w:sz w:val="24"/>
          <w:szCs w:val="24"/>
        </w:rPr>
      </w:pPr>
    </w:p>
    <w:p w14:paraId="742BCC1F" w14:textId="6C7C0FB1" w:rsidR="00547935" w:rsidRPr="002D4428" w:rsidRDefault="00FF7C54" w:rsidP="002D4428">
      <w:pPr>
        <w:spacing w:after="0" w:line="240" w:lineRule="auto"/>
        <w:contextualSpacing/>
        <w:rPr>
          <w:rFonts w:ascii="Times New Roman" w:hAnsi="Times New Roman" w:cs="Times New Roman"/>
          <w:b/>
          <w:sz w:val="24"/>
          <w:szCs w:val="24"/>
        </w:rPr>
      </w:pPr>
      <w:r w:rsidRPr="00E30A64">
        <w:rPr>
          <w:rFonts w:ascii="Times New Roman" w:hAnsi="Times New Roman" w:cs="Times New Roman"/>
          <w:b/>
          <w:sz w:val="24"/>
          <w:szCs w:val="24"/>
        </w:rPr>
        <w:t>Reliable:</w:t>
      </w:r>
    </w:p>
    <w:p w14:paraId="4F42A8BD" w14:textId="79FFDC35" w:rsidR="00547935" w:rsidRPr="00547935" w:rsidRDefault="00547935" w:rsidP="00A733B4">
      <w:pPr>
        <w:pStyle w:val="Default"/>
        <w:ind w:left="720"/>
        <w:contextualSpacing/>
        <w:rPr>
          <w:rFonts w:ascii="Times New Roman" w:hAnsi="Times New Roman" w:cs="Times New Roman"/>
        </w:rPr>
      </w:pPr>
      <w:r w:rsidRPr="002C4DFE">
        <w:rPr>
          <w:rFonts w:ascii="Times New Roman" w:hAnsi="Times New Roman" w:cs="Times New Roman"/>
        </w:rPr>
        <w:t xml:space="preserve">A property of a measure that refers to its </w:t>
      </w:r>
      <w:r w:rsidRPr="002C4DFE">
        <w:rPr>
          <w:rFonts w:ascii="Times New Roman" w:hAnsi="Times New Roman" w:cs="Times New Roman"/>
          <w:bCs/>
        </w:rPr>
        <w:t>precision</w:t>
      </w:r>
      <w:r w:rsidRPr="002C4DFE">
        <w:rPr>
          <w:rFonts w:ascii="Times New Roman" w:hAnsi="Times New Roman" w:cs="Times New Roman"/>
        </w:rPr>
        <w:t>, or the degree to which multiple observations of a given phenomenon yield identical results.</w:t>
      </w:r>
      <w:r w:rsidR="00F24BAC">
        <w:rPr>
          <w:rFonts w:ascii="Times New Roman" w:hAnsi="Times New Roman" w:cs="Times New Roman"/>
        </w:rPr>
        <w:t xml:space="preserve"> </w:t>
      </w:r>
      <w:r w:rsidRPr="00DD7731">
        <w:rPr>
          <w:rFonts w:ascii="Times New Roman" w:hAnsi="Times New Roman" w:cs="Times New Roman"/>
        </w:rPr>
        <w:fldChar w:fldCharType="begin"/>
      </w:r>
      <w:r w:rsidR="005812C2">
        <w:rPr>
          <w:rFonts w:ascii="Times New Roman" w:hAnsi="Times New Roman" w:cs="Times New Roman"/>
        </w:rPr>
        <w:instrText xml:space="preserve"> ADDIN EN.CITE &lt;EndNote&gt;&lt;Cite&gt;&lt;Author&gt;Center for Health Statistics&lt;/Author&gt;&lt;RecNum&gt;69&lt;/RecNum&gt;&lt;DisplayText&gt;(Center for Health Statistics &amp;amp; New Jersey Department of Public Health)&lt;/DisplayText&gt;&lt;record&gt;&lt;rec-number&gt;69&lt;/rec-number&gt;&lt;foreign-keys&gt;&lt;key app="EN" db-id="wdfs0d2x20ast9eaetrp9waj5fttxre0rt5s"&gt;69&lt;/key&gt;&lt;/foreign-keys&gt;&lt;ref-type name="Web Page"&gt;12&lt;/ref-type&gt;&lt;contributors&gt;&lt;authors&gt;&lt;author&gt;Center for Health Statistics, &lt;/author&gt;&lt;author&gt;New Jersey Department of Public Health, &lt;/author&gt;&lt;/authors&gt;&lt;/contributors&gt;&lt;titles&gt;&lt;title&gt;New Jersey State Health Assessment Data Definitions&lt;/title&gt;&lt;/titles&gt;&lt;dates&gt;&lt;/dates&gt;&lt;urls&gt;&lt;related-urls&gt;&lt;url&gt;http://www4.state.nj.us/dhss-shad/home/ReliabilityValidity.html&lt;/url&gt;&lt;/related-urls&gt;&lt;/urls&gt;&lt;/record&gt;&lt;/Cite&gt;&lt;/EndNote&gt;</w:instrText>
      </w:r>
      <w:r w:rsidRPr="00DD7731">
        <w:rPr>
          <w:rFonts w:ascii="Times New Roman" w:hAnsi="Times New Roman" w:cs="Times New Roman"/>
        </w:rPr>
        <w:fldChar w:fldCharType="separate"/>
      </w:r>
      <w:r w:rsidR="008747B7" w:rsidRPr="00DD7731">
        <w:rPr>
          <w:rFonts w:ascii="Times New Roman" w:hAnsi="Times New Roman" w:cs="Times New Roman"/>
          <w:noProof/>
        </w:rPr>
        <w:t>(</w:t>
      </w:r>
      <w:hyperlink w:anchor="_ENREF_8" w:tooltip="Center for Health Statistics,  #69" w:history="1">
        <w:r w:rsidR="00EF2F10" w:rsidRPr="00DD7731">
          <w:rPr>
            <w:rFonts w:ascii="Times New Roman" w:hAnsi="Times New Roman" w:cs="Times New Roman"/>
            <w:noProof/>
          </w:rPr>
          <w:t>Center for Health Statistics &amp; New Jersey Department of Public Health</w:t>
        </w:r>
      </w:hyperlink>
      <w:r w:rsidR="008747B7" w:rsidRPr="00DD7731">
        <w:rPr>
          <w:rFonts w:ascii="Times New Roman" w:hAnsi="Times New Roman" w:cs="Times New Roman"/>
          <w:noProof/>
        </w:rPr>
        <w:t>)</w:t>
      </w:r>
      <w:r w:rsidRPr="00DD7731">
        <w:rPr>
          <w:rFonts w:ascii="Times New Roman" w:hAnsi="Times New Roman" w:cs="Times New Roman"/>
        </w:rPr>
        <w:fldChar w:fldCharType="end"/>
      </w:r>
    </w:p>
    <w:p w14:paraId="63E497F8" w14:textId="77777777" w:rsidR="00FF7C54" w:rsidRPr="00E30A64" w:rsidRDefault="00FF7C54" w:rsidP="00A733B4">
      <w:pPr>
        <w:spacing w:after="0" w:line="240" w:lineRule="auto"/>
        <w:contextualSpacing/>
        <w:rPr>
          <w:rFonts w:ascii="Times New Roman" w:hAnsi="Times New Roman" w:cs="Times New Roman"/>
          <w:b/>
          <w:sz w:val="24"/>
          <w:szCs w:val="24"/>
        </w:rPr>
      </w:pPr>
    </w:p>
    <w:p w14:paraId="467DC912" w14:textId="67F56968" w:rsidR="00264DD2" w:rsidRPr="00E30A64" w:rsidRDefault="00264DD2" w:rsidP="002D4428">
      <w:pPr>
        <w:spacing w:after="0"/>
        <w:rPr>
          <w:rFonts w:ascii="Times New Roman" w:hAnsi="Times New Roman" w:cs="Times New Roman"/>
          <w:b/>
          <w:sz w:val="24"/>
          <w:szCs w:val="24"/>
        </w:rPr>
      </w:pPr>
      <w:r w:rsidRPr="00E30A64">
        <w:rPr>
          <w:rFonts w:ascii="Times New Roman" w:hAnsi="Times New Roman" w:cs="Times New Roman"/>
          <w:b/>
          <w:sz w:val="24"/>
          <w:szCs w:val="24"/>
        </w:rPr>
        <w:t>Research-tested</w:t>
      </w:r>
      <w:r w:rsidR="001631E5" w:rsidRPr="00E30A64">
        <w:rPr>
          <w:rFonts w:ascii="Times New Roman" w:hAnsi="Times New Roman" w:cs="Times New Roman"/>
          <w:b/>
          <w:sz w:val="24"/>
          <w:szCs w:val="24"/>
        </w:rPr>
        <w:t>:</w:t>
      </w:r>
      <w:r w:rsidR="00F12BCA" w:rsidRPr="00E30A64">
        <w:rPr>
          <w:rFonts w:ascii="Times New Roman" w:hAnsi="Times New Roman" w:cs="Times New Roman"/>
          <w:b/>
          <w:sz w:val="24"/>
          <w:szCs w:val="24"/>
        </w:rPr>
        <w:tab/>
      </w:r>
    </w:p>
    <w:p w14:paraId="62978CF5" w14:textId="4A0AEF35" w:rsidR="008606B8" w:rsidRPr="00E30A64" w:rsidRDefault="00E91DDA" w:rsidP="002D4428">
      <w:pPr>
        <w:spacing w:after="0" w:line="240" w:lineRule="auto"/>
        <w:ind w:left="720"/>
        <w:contextualSpacing/>
        <w:rPr>
          <w:rFonts w:ascii="Times New Roman" w:hAnsi="Times New Roman" w:cs="Times New Roman"/>
          <w:sz w:val="24"/>
          <w:szCs w:val="24"/>
        </w:rPr>
      </w:pPr>
      <w:r>
        <w:rPr>
          <w:rFonts w:ascii="Times New Roman" w:hAnsi="Times New Roman" w:cs="Times New Roman"/>
          <w:sz w:val="24"/>
          <w:szCs w:val="24"/>
        </w:rPr>
        <w:t>An</w:t>
      </w:r>
      <w:r w:rsidR="00264DD2" w:rsidRPr="00E30A64">
        <w:rPr>
          <w:rFonts w:ascii="Times New Roman" w:hAnsi="Times New Roman" w:cs="Times New Roman"/>
          <w:sz w:val="24"/>
          <w:szCs w:val="24"/>
        </w:rPr>
        <w:t xml:space="preserve"> intervention </w:t>
      </w:r>
      <w:r>
        <w:rPr>
          <w:rFonts w:ascii="Times New Roman" w:hAnsi="Times New Roman" w:cs="Times New Roman"/>
          <w:sz w:val="24"/>
          <w:szCs w:val="24"/>
        </w:rPr>
        <w:t xml:space="preserve">that </w:t>
      </w:r>
      <w:r w:rsidR="00264DD2" w:rsidRPr="00E30A64">
        <w:rPr>
          <w:rFonts w:ascii="Times New Roman" w:hAnsi="Times New Roman" w:cs="Times New Roman"/>
          <w:sz w:val="24"/>
          <w:szCs w:val="24"/>
        </w:rPr>
        <w:t xml:space="preserve">was tested in a peer reviewed and funded research study. A </w:t>
      </w:r>
      <w:del w:id="41" w:author="Decosimo, Kasey Poole" w:date="2017-07-25T08:27:00Z">
        <w:r w:rsidR="00264DD2" w:rsidRPr="00E30A64" w:rsidDel="00583425">
          <w:rPr>
            <w:rFonts w:ascii="Times New Roman" w:hAnsi="Times New Roman" w:cs="Times New Roman"/>
            <w:sz w:val="24"/>
            <w:szCs w:val="24"/>
          </w:rPr>
          <w:delText xml:space="preserve">program </w:delText>
        </w:r>
      </w:del>
      <w:ins w:id="42" w:author="Decosimo, Kasey Poole" w:date="2017-07-25T08:27:00Z">
        <w:r w:rsidR="00583425">
          <w:rPr>
            <w:rFonts w:ascii="Times New Roman" w:hAnsi="Times New Roman" w:cs="Times New Roman"/>
            <w:sz w:val="24"/>
            <w:szCs w:val="24"/>
          </w:rPr>
          <w:t xml:space="preserve">strategy </w:t>
        </w:r>
      </w:ins>
      <w:r w:rsidR="00264DD2" w:rsidRPr="00E30A64">
        <w:rPr>
          <w:rFonts w:ascii="Times New Roman" w:hAnsi="Times New Roman" w:cs="Times New Roman"/>
          <w:sz w:val="24"/>
          <w:szCs w:val="24"/>
        </w:rPr>
        <w:t xml:space="preserve">may not be as effective once it leaves the research setting if there are changes in parts of the program used, the environment, or the population served. However, the </w:t>
      </w:r>
      <w:del w:id="43" w:author="Decosimo, Kasey Poole" w:date="2017-07-25T08:28:00Z">
        <w:r w:rsidR="00264DD2" w:rsidRPr="00E30A64" w:rsidDel="00583425">
          <w:rPr>
            <w:rFonts w:ascii="Times New Roman" w:hAnsi="Times New Roman" w:cs="Times New Roman"/>
            <w:sz w:val="24"/>
            <w:szCs w:val="24"/>
          </w:rPr>
          <w:lastRenderedPageBreak/>
          <w:delText xml:space="preserve">program </w:delText>
        </w:r>
      </w:del>
      <w:ins w:id="44" w:author="Decosimo, Kasey Poole" w:date="2017-07-25T08:28:00Z">
        <w:r w:rsidR="00583425">
          <w:rPr>
            <w:rFonts w:ascii="Times New Roman" w:hAnsi="Times New Roman" w:cs="Times New Roman"/>
            <w:sz w:val="24"/>
            <w:szCs w:val="24"/>
          </w:rPr>
          <w:t xml:space="preserve">strategy </w:t>
        </w:r>
      </w:ins>
      <w:r w:rsidR="00264DD2" w:rsidRPr="00E30A64">
        <w:rPr>
          <w:rFonts w:ascii="Times New Roman" w:hAnsi="Times New Roman" w:cs="Times New Roman"/>
          <w:sz w:val="24"/>
          <w:szCs w:val="24"/>
        </w:rPr>
        <w:t>serves as a good starting place. Research-tested programs can be found on Step 4 of Cancer Control PLANET (</w:t>
      </w:r>
      <w:hyperlink r:id="rId9" w:history="1">
        <w:r w:rsidR="00264DD2" w:rsidRPr="00E30A64">
          <w:rPr>
            <w:rStyle w:val="Hyperlink"/>
            <w:rFonts w:ascii="Times New Roman" w:hAnsi="Times New Roman" w:cs="Times New Roman"/>
            <w:sz w:val="24"/>
            <w:szCs w:val="24"/>
          </w:rPr>
          <w:t>http://cancercontrolplanet.cancer.gov/</w:t>
        </w:r>
      </w:hyperlink>
      <w:r w:rsidR="00264DD2" w:rsidRPr="00E30A64">
        <w:rPr>
          <w:rFonts w:ascii="Times New Roman" w:hAnsi="Times New Roman" w:cs="Times New Roman"/>
          <w:sz w:val="24"/>
          <w:szCs w:val="24"/>
        </w:rPr>
        <w:t>).</w:t>
      </w:r>
      <w:r w:rsidR="00D01DEE" w:rsidRPr="00E30A64">
        <w:rPr>
          <w:rFonts w:ascii="Times New Roman" w:hAnsi="Times New Roman" w:cs="Times New Roman"/>
          <w:sz w:val="24"/>
          <w:szCs w:val="24"/>
        </w:rPr>
        <w:t xml:space="preserve"> </w:t>
      </w:r>
      <w:r w:rsidR="00545F00" w:rsidRPr="00E30A64">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&lt;EndNote&gt;&lt;Cite&gt;&lt;Author&gt;Programs&lt;/Author&gt;&lt;Year&gt;2013&lt;/Year&gt;&lt;RecNum&gt;47&lt;/RecNum&gt;&lt;DisplayText&gt;(National Cancer Institute &amp;amp; Research-Tested Intervention Programs, 2013)&lt;/DisplayText&gt;&lt;record&gt;&lt;rec-number&gt;47&lt;/rec-number&gt;&lt;foreign-keys&gt;&lt;key app="EN" db-id="wdfs0d2x20ast9eaetrp9waj5fttxre0rt5s"&gt;47&lt;/key&gt;&lt;/foreign-keys&gt;&lt;ref-type name="Web Page"&gt;12&lt;/ref-type&gt;&lt;contributors&gt;&lt;authors&gt;&lt;author&gt;National Cancer Institute,&lt;/author&gt;&lt;author&gt;Research-Tested Intervention Programs,&lt;/author&gt;&lt;/authors&gt;&lt;/contributors&gt;&lt;titles&gt;&lt;title&gt;Frequently Asked Questions:  What does &amp;quot;research-tested&amp;quot; mean?&lt;/title&gt;&lt;/titles&gt;&lt;volume&gt;2013&lt;/volume&gt;&lt;number&gt;March 21&lt;/number&gt;&lt;dates&gt;&lt;year&gt;2013&lt;/year&gt;&lt;pub-dates&gt;&lt;date&gt;31st January 2013&lt;/date&gt;&lt;/pub-dates&gt;&lt;/dates&gt;&lt;urls&gt;&lt;related-urls&gt;&lt;url&gt;http://rtips.cancer.gov/rtips/faq.do&lt;/url&gt;&lt;/related-urls&gt;&lt;/urls&gt;&lt;/record&gt;&lt;/Cite&gt;&lt;/EndNote&gt;</w:instrText>
      </w:r>
      <w:r w:rsidR="00545F00" w:rsidRPr="00E30A64">
        <w:rPr>
          <w:rFonts w:ascii="Times New Roman" w:hAnsi="Times New Roman" w:cs="Times New Roman"/>
          <w:sz w:val="24"/>
          <w:szCs w:val="24"/>
        </w:rPr>
        <w:fldChar w:fldCharType="separate"/>
      </w:r>
      <w:r w:rsidR="00E8034F">
        <w:rPr>
          <w:rFonts w:ascii="Times New Roman" w:hAnsi="Times New Roman" w:cs="Times New Roman"/>
          <w:noProof/>
          <w:sz w:val="24"/>
          <w:szCs w:val="24"/>
        </w:rPr>
        <w:t>(</w:t>
      </w:r>
      <w:hyperlink w:anchor="_ENREF_32" w:tooltip="National Cancer Institute, 2013 #47" w:history="1">
        <w:r w:rsidR="00EF2F10">
          <w:rPr>
            <w:rFonts w:ascii="Times New Roman" w:hAnsi="Times New Roman" w:cs="Times New Roman"/>
            <w:noProof/>
            <w:sz w:val="24"/>
            <w:szCs w:val="24"/>
          </w:rPr>
          <w:t>National Cancer Institute &amp; Research-Tested Intervention Programs, 2013</w:t>
        </w:r>
      </w:hyperlink>
      <w:r w:rsidR="00E8034F">
        <w:rPr>
          <w:rFonts w:ascii="Times New Roman" w:hAnsi="Times New Roman" w:cs="Times New Roman"/>
          <w:noProof/>
          <w:sz w:val="24"/>
          <w:szCs w:val="24"/>
        </w:rPr>
        <w:t>)</w:t>
      </w:r>
      <w:r w:rsidR="00545F00" w:rsidRPr="00E30A64">
        <w:rPr>
          <w:rFonts w:ascii="Times New Roman" w:hAnsi="Times New Roman" w:cs="Times New Roman"/>
          <w:sz w:val="24"/>
          <w:szCs w:val="24"/>
        </w:rPr>
        <w:fldChar w:fldCharType="end"/>
      </w:r>
    </w:p>
    <w:p w14:paraId="054D4B1B" w14:textId="77777777" w:rsidR="00182C8E" w:rsidRDefault="00182C8E" w:rsidP="00A733B4">
      <w:pPr>
        <w:spacing w:after="0" w:line="240" w:lineRule="auto"/>
        <w:contextualSpacing/>
        <w:rPr>
          <w:rFonts w:ascii="Times New Roman" w:hAnsi="Times New Roman" w:cs="Times New Roman"/>
          <w:b/>
          <w:sz w:val="24"/>
          <w:szCs w:val="24"/>
        </w:rPr>
      </w:pPr>
    </w:p>
    <w:p w14:paraId="174EE77D" w14:textId="77777777" w:rsidR="00264DD2" w:rsidRPr="00E30A64" w:rsidRDefault="00264DD2" w:rsidP="00A733B4">
      <w:pPr>
        <w:spacing w:after="0" w:line="240" w:lineRule="auto"/>
        <w:contextualSpacing/>
        <w:rPr>
          <w:rFonts w:ascii="Times New Roman" w:hAnsi="Times New Roman" w:cs="Times New Roman"/>
          <w:b/>
          <w:sz w:val="24"/>
          <w:szCs w:val="24"/>
        </w:rPr>
      </w:pPr>
      <w:r w:rsidRPr="00E30A64">
        <w:rPr>
          <w:rFonts w:ascii="Times New Roman" w:hAnsi="Times New Roman" w:cs="Times New Roman"/>
          <w:b/>
          <w:sz w:val="24"/>
          <w:szCs w:val="24"/>
        </w:rPr>
        <w:t xml:space="preserve">Risk </w:t>
      </w:r>
      <w:r w:rsidR="00D96A03" w:rsidRPr="00E30A64">
        <w:rPr>
          <w:rFonts w:ascii="Times New Roman" w:hAnsi="Times New Roman" w:cs="Times New Roman"/>
          <w:b/>
          <w:sz w:val="24"/>
          <w:szCs w:val="24"/>
        </w:rPr>
        <w:t>F</w:t>
      </w:r>
      <w:r w:rsidRPr="00E30A64">
        <w:rPr>
          <w:rFonts w:ascii="Times New Roman" w:hAnsi="Times New Roman" w:cs="Times New Roman"/>
          <w:b/>
          <w:sz w:val="24"/>
          <w:szCs w:val="24"/>
        </w:rPr>
        <w:t>actors</w:t>
      </w:r>
      <w:r w:rsidRPr="00E30A64">
        <w:rPr>
          <w:rFonts w:ascii="Times New Roman" w:eastAsia="Times New Roman" w:hAnsi="Times New Roman" w:cs="Times New Roman"/>
          <w:b/>
          <w:bCs/>
          <w:sz w:val="24"/>
          <w:szCs w:val="24"/>
        </w:rPr>
        <w:t xml:space="preserve"> (Condition Determinant, Predisposing Factor):</w:t>
      </w:r>
    </w:p>
    <w:p w14:paraId="49135EAE" w14:textId="08BF7CDB" w:rsidR="00F2236C" w:rsidRDefault="005E2008" w:rsidP="00A3271C">
      <w:pPr>
        <w:spacing w:after="0" w:line="240" w:lineRule="auto"/>
        <w:ind w:left="720"/>
        <w:contextualSpacing/>
        <w:rPr>
          <w:rFonts w:ascii="Times New Roman" w:eastAsia="Times New Roman" w:hAnsi="Times New Roman" w:cs="Times New Roman"/>
          <w:sz w:val="24"/>
          <w:szCs w:val="24"/>
        </w:rPr>
      </w:pPr>
      <w:r w:rsidRPr="005E2008">
        <w:rPr>
          <w:rFonts w:ascii="Times New Roman" w:eastAsia="Times New Roman" w:hAnsi="Times New Roman" w:cs="Times New Roman"/>
          <w:sz w:val="24"/>
          <w:szCs w:val="24"/>
        </w:rPr>
        <w:t>Lifestyle and health behaviors, specific health conditions, and policy and environmental factors that directly or indirectly increase or decrease the risk of developing a particular disease.</w:t>
      </w:r>
      <w:r w:rsidR="00E91DDA">
        <w:rPr>
          <w:rFonts w:ascii="Times New Roman" w:eastAsia="Times New Roman" w:hAnsi="Times New Roman" w:cs="Times New Roman"/>
          <w:sz w:val="24"/>
          <w:szCs w:val="24"/>
        </w:rPr>
        <w:t xml:space="preserve"> </w:t>
      </w:r>
      <w:r w:rsidR="002C4DFE">
        <w:rPr>
          <w:rFonts w:ascii="Times New Roman" w:eastAsia="Times New Roman" w:hAnsi="Times New Roman" w:cs="Times New Roman"/>
          <w:sz w:val="24"/>
          <w:szCs w:val="24"/>
        </w:rPr>
        <w:fldChar w:fldCharType="begin"/>
      </w:r>
      <w:r w:rsidR="005812C2">
        <w:rPr>
          <w:rFonts w:ascii="Times New Roman" w:eastAsia="Times New Roman" w:hAnsi="Times New Roman" w:cs="Times New Roman"/>
          <w:sz w:val="24"/>
          <w:szCs w:val="24"/>
        </w:rPr>
        <w:instrText xml:space="preserve"> ADDIN EN.CITE &lt;EndNote&gt;&lt;Cite&gt;&lt;Author&gt;Center for Training and Research Translation&lt;/Author&gt;&lt;Year&gt;2013&lt;/Year&gt;&lt;RecNum&gt;79&lt;/RecNum&gt;&lt;DisplayText&gt;(Center for Training and Research Translation, 2013)&lt;/DisplayText&gt;&lt;record&gt;&lt;rec-number&gt;79&lt;/rec-number&gt;&lt;foreign-keys&gt;&lt;key app="EN" db-id="wdfs0d2x20ast9eaetrp9waj5fttxre0rt5s"&gt;79&lt;/key&gt;&lt;/foreign-keys&gt;&lt;ref-type name="Web Page"&gt;12&lt;/ref-type&gt;&lt;contributors&gt;&lt;authors&gt;&lt;author&gt;Center for Training and Research Translation,&lt;/author&gt;&lt;/authors&gt;&lt;/contributors&gt;&lt;titles&gt;&lt;/titles&gt;&lt;dates&gt;&lt;year&gt;2013&lt;/year&gt;&lt;/dates&gt;&lt;urls&gt;&lt;related-urls&gt;&lt;url&gt;http://centertrt.org/&lt;/url&gt;&lt;/related-urls&gt;&lt;/urls&gt;&lt;/record&gt;&lt;/Cite&gt;&lt;/EndNote&gt;</w:instrText>
      </w:r>
      <w:r w:rsidR="002C4DFE">
        <w:rPr>
          <w:rFonts w:ascii="Times New Roman" w:eastAsia="Times New Roman" w:hAnsi="Times New Roman" w:cs="Times New Roman"/>
          <w:sz w:val="24"/>
          <w:szCs w:val="24"/>
        </w:rPr>
        <w:fldChar w:fldCharType="separate"/>
      </w:r>
      <w:r w:rsidR="002C4DFE">
        <w:rPr>
          <w:rFonts w:ascii="Times New Roman" w:eastAsia="Times New Roman" w:hAnsi="Times New Roman" w:cs="Times New Roman"/>
          <w:noProof/>
          <w:sz w:val="24"/>
          <w:szCs w:val="24"/>
        </w:rPr>
        <w:t>(</w:t>
      </w:r>
      <w:hyperlink w:anchor="_ENREF_9" w:tooltip="Center for Training and Research Translation, 2013 #79" w:history="1">
        <w:r w:rsidR="00EF2F10">
          <w:rPr>
            <w:rFonts w:ascii="Times New Roman" w:eastAsia="Times New Roman" w:hAnsi="Times New Roman" w:cs="Times New Roman"/>
            <w:noProof/>
            <w:sz w:val="24"/>
            <w:szCs w:val="24"/>
          </w:rPr>
          <w:t>Center for Training and Research Translation, 2013</w:t>
        </w:r>
      </w:hyperlink>
      <w:r w:rsidR="002C4DFE">
        <w:rPr>
          <w:rFonts w:ascii="Times New Roman" w:eastAsia="Times New Roman" w:hAnsi="Times New Roman" w:cs="Times New Roman"/>
          <w:noProof/>
          <w:sz w:val="24"/>
          <w:szCs w:val="24"/>
        </w:rPr>
        <w:t>)</w:t>
      </w:r>
      <w:r w:rsidR="002C4DFE">
        <w:rPr>
          <w:rFonts w:ascii="Times New Roman" w:eastAsia="Times New Roman" w:hAnsi="Times New Roman" w:cs="Times New Roman"/>
          <w:sz w:val="24"/>
          <w:szCs w:val="24"/>
        </w:rPr>
        <w:fldChar w:fldCharType="end"/>
      </w:r>
      <w:r w:rsidR="002020FB">
        <w:rPr>
          <w:rFonts w:ascii="Times New Roman" w:eastAsia="Times New Roman" w:hAnsi="Times New Roman" w:cs="Times New Roman"/>
          <w:sz w:val="24"/>
          <w:szCs w:val="24"/>
        </w:rPr>
        <w:t xml:space="preserve"> </w:t>
      </w:r>
      <w:r w:rsidR="003D5673" w:rsidRPr="000F7126">
        <w:rPr>
          <w:rFonts w:ascii="Times New Roman" w:eastAsia="Times New Roman" w:hAnsi="Times New Roman" w:cs="Times New Roman"/>
          <w:i/>
          <w:sz w:val="24"/>
          <w:szCs w:val="24"/>
        </w:rPr>
        <w:t>See also</w:t>
      </w:r>
      <w:r w:rsidR="00E91DDA" w:rsidRPr="000F7126">
        <w:rPr>
          <w:rFonts w:ascii="Times New Roman" w:eastAsia="Times New Roman" w:hAnsi="Times New Roman" w:cs="Times New Roman"/>
          <w:i/>
          <w:sz w:val="24"/>
          <w:szCs w:val="24"/>
        </w:rPr>
        <w:t xml:space="preserve"> </w:t>
      </w:r>
      <w:r w:rsidR="00E91DDA" w:rsidRPr="003D5673">
        <w:rPr>
          <w:rFonts w:ascii="Times New Roman" w:eastAsia="Times New Roman" w:hAnsi="Times New Roman" w:cs="Times New Roman"/>
          <w:sz w:val="24"/>
          <w:szCs w:val="24"/>
        </w:rPr>
        <w:t>Determinants of Behavior</w:t>
      </w:r>
      <w:r w:rsidR="003D5673">
        <w:rPr>
          <w:rFonts w:ascii="Times New Roman" w:eastAsia="Times New Roman" w:hAnsi="Times New Roman" w:cs="Times New Roman"/>
          <w:sz w:val="24"/>
          <w:szCs w:val="24"/>
        </w:rPr>
        <w:t xml:space="preserve">, </w:t>
      </w:r>
      <w:r w:rsidR="00E91DDA" w:rsidRPr="003D5673">
        <w:rPr>
          <w:rFonts w:ascii="Times New Roman" w:eastAsia="Times New Roman" w:hAnsi="Times New Roman" w:cs="Times New Roman"/>
          <w:sz w:val="24"/>
          <w:szCs w:val="24"/>
        </w:rPr>
        <w:t>Determinants of Health</w:t>
      </w:r>
    </w:p>
    <w:p w14:paraId="072422DD" w14:textId="77777777" w:rsidR="005E2008" w:rsidRPr="00E30A64" w:rsidRDefault="005E2008" w:rsidP="00A733B4">
      <w:pPr>
        <w:spacing w:after="0" w:line="240" w:lineRule="auto"/>
        <w:contextualSpacing/>
        <w:rPr>
          <w:rFonts w:ascii="Times New Roman" w:hAnsi="Times New Roman" w:cs="Times New Roman"/>
          <w:color w:val="000000"/>
          <w:sz w:val="24"/>
          <w:szCs w:val="24"/>
        </w:rPr>
      </w:pPr>
    </w:p>
    <w:p w14:paraId="105A301C" w14:textId="77777777" w:rsidR="00F2236C" w:rsidRPr="00E30A64" w:rsidRDefault="00D96A03" w:rsidP="002D4428">
      <w:pPr>
        <w:spacing w:after="0"/>
        <w:rPr>
          <w:rFonts w:ascii="Times New Roman" w:hAnsi="Times New Roman" w:cs="Times New Roman"/>
          <w:b/>
          <w:color w:val="000000"/>
          <w:sz w:val="24"/>
          <w:szCs w:val="24"/>
        </w:rPr>
      </w:pPr>
      <w:r w:rsidRPr="00E30A64">
        <w:rPr>
          <w:rFonts w:ascii="Times New Roman" w:hAnsi="Times New Roman" w:cs="Times New Roman"/>
          <w:b/>
          <w:color w:val="000000"/>
          <w:sz w:val="24"/>
          <w:szCs w:val="24"/>
        </w:rPr>
        <w:t>Secondary D</w:t>
      </w:r>
      <w:r w:rsidR="00F2236C" w:rsidRPr="00E30A64">
        <w:rPr>
          <w:rFonts w:ascii="Times New Roman" w:hAnsi="Times New Roman" w:cs="Times New Roman"/>
          <w:b/>
          <w:color w:val="000000"/>
          <w:sz w:val="24"/>
          <w:szCs w:val="24"/>
        </w:rPr>
        <w:t>ata</w:t>
      </w:r>
      <w:r w:rsidR="001631E5" w:rsidRPr="00E30A64">
        <w:rPr>
          <w:rFonts w:ascii="Times New Roman" w:hAnsi="Times New Roman" w:cs="Times New Roman"/>
          <w:b/>
          <w:color w:val="000000"/>
          <w:sz w:val="24"/>
          <w:szCs w:val="24"/>
        </w:rPr>
        <w:t>:</w:t>
      </w:r>
    </w:p>
    <w:p w14:paraId="6EF46202" w14:textId="468EA2CE" w:rsidR="00434380" w:rsidRPr="00E30A64" w:rsidRDefault="00F2236C" w:rsidP="002D4428">
      <w:pPr>
        <w:autoSpaceDE w:val="0"/>
        <w:autoSpaceDN w:val="0"/>
        <w:adjustRightInd w:val="0"/>
        <w:spacing w:after="0" w:line="240" w:lineRule="auto"/>
        <w:ind w:left="720"/>
        <w:contextualSpacing/>
        <w:rPr>
          <w:rFonts w:ascii="Times New Roman" w:hAnsi="Times New Roman" w:cs="Times New Roman"/>
          <w:color w:val="000000"/>
          <w:sz w:val="24"/>
          <w:szCs w:val="24"/>
        </w:rPr>
      </w:pPr>
      <w:r w:rsidRPr="00E30A64">
        <w:rPr>
          <w:rFonts w:ascii="Times New Roman" w:hAnsi="Times New Roman" w:cs="Times New Roman"/>
          <w:color w:val="000000"/>
          <w:sz w:val="24"/>
          <w:szCs w:val="24"/>
        </w:rPr>
        <w:t xml:space="preserve">Data collected from other people’s research. Sources for secondary data are often journals, books, magazines, newspapers, and the Internet. Examples </w:t>
      </w:r>
      <w:r w:rsidR="006467F8">
        <w:rPr>
          <w:rFonts w:ascii="Times New Roman" w:hAnsi="Times New Roman" w:cs="Times New Roman"/>
          <w:color w:val="000000"/>
          <w:sz w:val="24"/>
          <w:szCs w:val="24"/>
        </w:rPr>
        <w:t xml:space="preserve">also </w:t>
      </w:r>
      <w:r w:rsidRPr="00E30A64">
        <w:rPr>
          <w:rFonts w:ascii="Times New Roman" w:hAnsi="Times New Roman" w:cs="Times New Roman"/>
          <w:color w:val="000000"/>
          <w:sz w:val="24"/>
          <w:szCs w:val="24"/>
        </w:rPr>
        <w:t>include the U.S. Census, hospital records, and morbidity/mortality reports.</w:t>
      </w:r>
      <w:r w:rsidR="00BE0A0A" w:rsidRPr="00E30A64">
        <w:rPr>
          <w:rFonts w:ascii="Times New Roman" w:hAnsi="Times New Roman" w:cs="Times New Roman"/>
          <w:color w:val="000000"/>
          <w:sz w:val="24"/>
          <w:szCs w:val="24"/>
        </w:rPr>
        <w:t xml:space="preserve"> </w:t>
      </w:r>
      <w:r w:rsidR="00545F00" w:rsidRPr="00E30A64">
        <w:rPr>
          <w:rFonts w:ascii="Times New Roman" w:hAnsi="Times New Roman" w:cs="Times New Roman"/>
          <w:color w:val="000000"/>
          <w:sz w:val="24"/>
          <w:szCs w:val="24"/>
        </w:rPr>
        <w:fldChar w:fldCharType="begin"/>
      </w:r>
      <w:r w:rsidR="005812C2">
        <w:rPr>
          <w:rFonts w:ascii="Times New Roman" w:hAnsi="Times New Roman" w:cs="Times New Roman"/>
          <w:color w:val="000000"/>
          <w:sz w:val="24"/>
          <w:szCs w:val="24"/>
        </w:rPr>
        <w:instrText xml:space="preserve"> ADDIN EN.CITE &lt;EndNote&gt;&lt;Cite&gt;&lt;Author&gt;National Cancer Institute&lt;/Author&gt;&lt;RecNum&gt;7&lt;/RecNum&gt;&lt;DisplayText&gt;(National Cancer Institute, 2012)&lt;/DisplayText&gt;&lt;record&gt;&lt;rec-number&gt;7&lt;/rec-number&gt;&lt;foreign-keys&gt;&lt;key app="EN" db-id="wdfs0d2x20ast9eaetrp9waj5fttxre0rt5s"&gt;7&lt;/key&gt;&lt;key app="ENWeb" db-id=""&gt;0&lt;/key&gt;&lt;/foreign-keys&gt;&lt;ref-type name="Web Page"&gt;12&lt;/ref-type&gt;&lt;contributors&gt;&lt;authors&gt;&lt;author&gt;National Cancer Institute,&lt;/author&gt;&lt;/authors&gt;&lt;secondary-authors&gt;&lt;author&gt;Cancer Control and Population Sciences&lt;/author&gt;&lt;/secondary-authors&gt;&lt;/contributors&gt;&lt;titles&gt;&lt;title&gt;Using What Works: Adapting Evidence-Based Programs to Fit Your Needs&lt;/title&gt;&lt;secondary-title&gt;Glossary&lt;/secondary-title&gt;&lt;/titles&gt;&lt;volume&gt;2012&lt;/volume&gt;&lt;number&gt;August 14&lt;/number&gt;&lt;dates&gt;&lt;year&gt;2012&lt;/year&gt;&lt;/dates&gt;&lt;urls&gt;&lt;related-urls&gt;&lt;url&gt;http://cancercontrol.cancer.gov/use_what_works/Appendix_B_Glossary.pdf&lt;/url&gt;&lt;/related-urls&gt;&lt;/urls&gt;&lt;/record&gt;&lt;/Cite&gt;&lt;/EndNote&gt;</w:instrText>
      </w:r>
      <w:r w:rsidR="00545F00" w:rsidRPr="00E30A64">
        <w:rPr>
          <w:rFonts w:ascii="Times New Roman" w:hAnsi="Times New Roman" w:cs="Times New Roman"/>
          <w:color w:val="000000"/>
          <w:sz w:val="24"/>
          <w:szCs w:val="24"/>
        </w:rPr>
        <w:fldChar w:fldCharType="separate"/>
      </w:r>
      <w:r w:rsidR="00E8034F">
        <w:rPr>
          <w:rFonts w:ascii="Times New Roman" w:hAnsi="Times New Roman" w:cs="Times New Roman"/>
          <w:noProof/>
          <w:color w:val="000000"/>
          <w:sz w:val="24"/>
          <w:szCs w:val="24"/>
        </w:rPr>
        <w:t>(</w:t>
      </w:r>
      <w:hyperlink w:anchor="_ENREF_31" w:tooltip="National Cancer Institute, 2012 #7" w:history="1">
        <w:r w:rsidR="00EF2F10">
          <w:rPr>
            <w:rFonts w:ascii="Times New Roman" w:hAnsi="Times New Roman" w:cs="Times New Roman"/>
            <w:noProof/>
            <w:color w:val="000000"/>
            <w:sz w:val="24"/>
            <w:szCs w:val="24"/>
          </w:rPr>
          <w:t>National Cancer Institute, 2012</w:t>
        </w:r>
      </w:hyperlink>
      <w:r w:rsidR="00E8034F">
        <w:rPr>
          <w:rFonts w:ascii="Times New Roman" w:hAnsi="Times New Roman" w:cs="Times New Roman"/>
          <w:noProof/>
          <w:color w:val="000000"/>
          <w:sz w:val="24"/>
          <w:szCs w:val="24"/>
        </w:rPr>
        <w:t>)</w:t>
      </w:r>
      <w:r w:rsidR="00545F00" w:rsidRPr="00E30A64">
        <w:rPr>
          <w:rFonts w:ascii="Times New Roman" w:hAnsi="Times New Roman" w:cs="Times New Roman"/>
          <w:color w:val="000000"/>
          <w:sz w:val="24"/>
          <w:szCs w:val="24"/>
        </w:rPr>
        <w:fldChar w:fldCharType="end"/>
      </w:r>
      <w:r w:rsidR="00BE0A0A" w:rsidRPr="00E30A64">
        <w:rPr>
          <w:rFonts w:ascii="Times New Roman" w:hAnsi="Times New Roman" w:cs="Times New Roman"/>
          <w:color w:val="000000"/>
          <w:sz w:val="24"/>
          <w:szCs w:val="24"/>
        </w:rPr>
        <w:t xml:space="preserve"> </w:t>
      </w:r>
    </w:p>
    <w:p w14:paraId="3060DDA4" w14:textId="77777777" w:rsidR="00434380" w:rsidRPr="00E30A64" w:rsidRDefault="00434380" w:rsidP="00A733B4">
      <w:pPr>
        <w:autoSpaceDE w:val="0"/>
        <w:autoSpaceDN w:val="0"/>
        <w:adjustRightInd w:val="0"/>
        <w:spacing w:after="0" w:line="240" w:lineRule="auto"/>
        <w:contextualSpacing/>
        <w:rPr>
          <w:rFonts w:ascii="Times New Roman" w:hAnsi="Times New Roman" w:cs="Times New Roman"/>
          <w:color w:val="000000"/>
          <w:sz w:val="24"/>
          <w:szCs w:val="24"/>
        </w:rPr>
      </w:pPr>
    </w:p>
    <w:p w14:paraId="0F239A3F" w14:textId="77777777" w:rsidR="00145F40" w:rsidRPr="00E30A64" w:rsidRDefault="00D96A03" w:rsidP="00A733B4">
      <w:pPr>
        <w:autoSpaceDE w:val="0"/>
        <w:autoSpaceDN w:val="0"/>
        <w:adjustRightInd w:val="0"/>
        <w:spacing w:after="0" w:line="240" w:lineRule="auto"/>
        <w:contextualSpacing/>
        <w:rPr>
          <w:rFonts w:ascii="Times New Roman" w:hAnsi="Times New Roman" w:cs="Times New Roman"/>
          <w:color w:val="000000"/>
          <w:sz w:val="24"/>
          <w:szCs w:val="24"/>
        </w:rPr>
      </w:pPr>
      <w:r w:rsidRPr="00E30A64">
        <w:rPr>
          <w:rFonts w:ascii="Times New Roman" w:hAnsi="Times New Roman" w:cs="Times New Roman"/>
          <w:b/>
          <w:color w:val="000000"/>
          <w:sz w:val="24"/>
          <w:szCs w:val="24"/>
        </w:rPr>
        <w:t>Socio-ecological M</w:t>
      </w:r>
      <w:r w:rsidR="00145F40" w:rsidRPr="00E30A64">
        <w:rPr>
          <w:rFonts w:ascii="Times New Roman" w:hAnsi="Times New Roman" w:cs="Times New Roman"/>
          <w:b/>
          <w:color w:val="000000"/>
          <w:sz w:val="24"/>
          <w:szCs w:val="24"/>
        </w:rPr>
        <w:t>odel:</w:t>
      </w:r>
    </w:p>
    <w:p w14:paraId="63E1292B" w14:textId="6230DF6E" w:rsidR="00434380" w:rsidRPr="00583425" w:rsidRDefault="00E91DDA" w:rsidP="00A733B4">
      <w:pPr>
        <w:spacing w:after="0" w:line="240" w:lineRule="auto"/>
        <w:ind w:left="720"/>
        <w:contextualSpacing/>
        <w:rPr>
          <w:rFonts w:ascii="Times New Roman" w:hAnsi="Times New Roman" w:cs="Times New Roman"/>
          <w:b/>
          <w:sz w:val="24"/>
          <w:szCs w:val="24"/>
        </w:rPr>
      </w:pPr>
      <w:r w:rsidRPr="00583425">
        <w:rPr>
          <w:rFonts w:ascii="Times New Roman" w:hAnsi="Times New Roman" w:cs="Times New Roman"/>
          <w:color w:val="000000"/>
          <w:sz w:val="24"/>
          <w:szCs w:val="24"/>
          <w:lang w:val="en"/>
        </w:rPr>
        <w:t>A</w:t>
      </w:r>
      <w:r w:rsidR="00C7334B" w:rsidRPr="00583425">
        <w:rPr>
          <w:rFonts w:ascii="Times New Roman" w:hAnsi="Times New Roman" w:cs="Times New Roman"/>
          <w:color w:val="000000"/>
          <w:sz w:val="24"/>
          <w:szCs w:val="24"/>
          <w:lang w:val="en"/>
        </w:rPr>
        <w:t xml:space="preserve"> systems model with multiple bands of influence. At the core of the model is the individual, surrounded by four bands of influence representing the interpersonal, organizational, community, and policy levels. </w:t>
      </w:r>
      <w:r w:rsidR="0022721E" w:rsidRPr="00583425">
        <w:rPr>
          <w:rFonts w:ascii="Times New Roman" w:hAnsi="Times New Roman" w:cs="Times New Roman"/>
          <w:sz w:val="24"/>
          <w:szCs w:val="24"/>
        </w:rPr>
        <w:t xml:space="preserve">Health </w:t>
      </w:r>
      <w:r w:rsidR="00145F40" w:rsidRPr="00583425">
        <w:rPr>
          <w:rFonts w:ascii="Times New Roman" w:hAnsi="Times New Roman" w:cs="Times New Roman"/>
          <w:sz w:val="24"/>
          <w:szCs w:val="24"/>
        </w:rPr>
        <w:t>behavior is viewed as being determined by the following:</w:t>
      </w:r>
      <w:r w:rsidR="00145F40" w:rsidRPr="00583425">
        <w:rPr>
          <w:rFonts w:ascii="Times New Roman" w:hAnsi="Times New Roman" w:cs="Times New Roman"/>
          <w:b/>
          <w:sz w:val="24"/>
          <w:szCs w:val="24"/>
        </w:rPr>
        <w:t xml:space="preserve"> </w:t>
      </w:r>
    </w:p>
    <w:p w14:paraId="4FF53EFF" w14:textId="77777777" w:rsidR="00434380" w:rsidRPr="00583425" w:rsidRDefault="00145F40" w:rsidP="00A733B4">
      <w:pPr>
        <w:pStyle w:val="ListParagraph"/>
        <w:numPr>
          <w:ilvl w:val="4"/>
          <w:numId w:val="2"/>
        </w:numPr>
        <w:spacing w:after="0" w:line="240" w:lineRule="auto"/>
        <w:rPr>
          <w:rFonts w:ascii="Times New Roman" w:hAnsi="Times New Roman" w:cs="Times New Roman"/>
          <w:b/>
          <w:sz w:val="24"/>
          <w:szCs w:val="24"/>
        </w:rPr>
      </w:pPr>
      <w:r w:rsidRPr="00583425">
        <w:rPr>
          <w:rFonts w:ascii="Times New Roman" w:hAnsi="Times New Roman" w:cs="Times New Roman"/>
          <w:b/>
          <w:sz w:val="24"/>
          <w:szCs w:val="24"/>
        </w:rPr>
        <w:t>Intrapersonal/individual factors</w:t>
      </w:r>
      <w:r w:rsidR="00434380" w:rsidRPr="00583425">
        <w:rPr>
          <w:rFonts w:ascii="Times New Roman" w:hAnsi="Times New Roman" w:cs="Times New Roman"/>
          <w:b/>
          <w:sz w:val="24"/>
          <w:szCs w:val="24"/>
        </w:rPr>
        <w:t xml:space="preserve"> – </w:t>
      </w:r>
      <w:r w:rsidRPr="00583425">
        <w:rPr>
          <w:rFonts w:ascii="Times New Roman" w:hAnsi="Times New Roman" w:cs="Times New Roman"/>
          <w:sz w:val="24"/>
          <w:szCs w:val="24"/>
        </w:rPr>
        <w:t>characteristics of the individual such as knowledge, attitudes, behavior, self-concept, skills, etc. This includes the developmental history of the individual</w:t>
      </w:r>
      <w:r w:rsidRPr="00583425">
        <w:rPr>
          <w:rFonts w:ascii="Times New Roman" w:hAnsi="Times New Roman" w:cs="Times New Roman"/>
          <w:b/>
          <w:sz w:val="24"/>
          <w:szCs w:val="24"/>
        </w:rPr>
        <w:t xml:space="preserve">. </w:t>
      </w:r>
    </w:p>
    <w:p w14:paraId="0E7E9774" w14:textId="77777777" w:rsidR="00434380" w:rsidRPr="00583425" w:rsidRDefault="00145F40" w:rsidP="00A733B4">
      <w:pPr>
        <w:pStyle w:val="ListParagraph"/>
        <w:numPr>
          <w:ilvl w:val="4"/>
          <w:numId w:val="2"/>
        </w:numPr>
        <w:spacing w:after="0" w:line="240" w:lineRule="auto"/>
        <w:rPr>
          <w:rFonts w:ascii="Times New Roman" w:hAnsi="Times New Roman" w:cs="Times New Roman"/>
          <w:b/>
          <w:sz w:val="24"/>
          <w:szCs w:val="24"/>
        </w:rPr>
      </w:pPr>
      <w:r w:rsidRPr="00583425">
        <w:rPr>
          <w:rFonts w:ascii="Times New Roman" w:hAnsi="Times New Roman" w:cs="Times New Roman"/>
          <w:b/>
          <w:sz w:val="24"/>
          <w:szCs w:val="24"/>
        </w:rPr>
        <w:t>Interpersonal processes and primary groups</w:t>
      </w:r>
      <w:r w:rsidR="00434380" w:rsidRPr="00583425">
        <w:rPr>
          <w:rFonts w:ascii="Times New Roman" w:hAnsi="Times New Roman" w:cs="Times New Roman"/>
          <w:sz w:val="24"/>
          <w:szCs w:val="24"/>
        </w:rPr>
        <w:t xml:space="preserve"> – </w:t>
      </w:r>
      <w:r w:rsidRPr="00583425">
        <w:rPr>
          <w:rFonts w:ascii="Times New Roman" w:hAnsi="Times New Roman" w:cs="Times New Roman"/>
          <w:sz w:val="24"/>
          <w:szCs w:val="24"/>
        </w:rPr>
        <w:t xml:space="preserve">formal and informal social network and social support systems, including the family, work group, and friendship networks. </w:t>
      </w:r>
    </w:p>
    <w:p w14:paraId="2984F650" w14:textId="77777777" w:rsidR="00434380" w:rsidRPr="00583425" w:rsidRDefault="00145F40" w:rsidP="00A733B4">
      <w:pPr>
        <w:pStyle w:val="ListParagraph"/>
        <w:numPr>
          <w:ilvl w:val="4"/>
          <w:numId w:val="2"/>
        </w:numPr>
        <w:spacing w:after="0" w:line="240" w:lineRule="auto"/>
        <w:rPr>
          <w:rFonts w:ascii="Times New Roman" w:hAnsi="Times New Roman" w:cs="Times New Roman"/>
          <w:b/>
          <w:sz w:val="24"/>
          <w:szCs w:val="24"/>
        </w:rPr>
      </w:pPr>
      <w:r w:rsidRPr="00583425">
        <w:rPr>
          <w:rFonts w:ascii="Times New Roman" w:hAnsi="Times New Roman" w:cs="Times New Roman"/>
          <w:b/>
          <w:sz w:val="24"/>
          <w:szCs w:val="24"/>
        </w:rPr>
        <w:t>Institutional/organizational factors</w:t>
      </w:r>
      <w:r w:rsidR="00434380" w:rsidRPr="00583425">
        <w:rPr>
          <w:rFonts w:ascii="Times New Roman" w:hAnsi="Times New Roman" w:cs="Times New Roman"/>
          <w:sz w:val="24"/>
          <w:szCs w:val="24"/>
        </w:rPr>
        <w:t xml:space="preserve"> – </w:t>
      </w:r>
      <w:r w:rsidRPr="00583425">
        <w:rPr>
          <w:rFonts w:ascii="Times New Roman" w:hAnsi="Times New Roman" w:cs="Times New Roman"/>
          <w:sz w:val="24"/>
          <w:szCs w:val="24"/>
        </w:rPr>
        <w:t>social institutions with organizational characteristics, and formal (and informal) rules and regulations for operation.</w:t>
      </w:r>
    </w:p>
    <w:p w14:paraId="6CEA253D" w14:textId="77777777" w:rsidR="00434380" w:rsidRPr="00583425" w:rsidRDefault="00145F40" w:rsidP="00A733B4">
      <w:pPr>
        <w:pStyle w:val="ListParagraph"/>
        <w:numPr>
          <w:ilvl w:val="4"/>
          <w:numId w:val="2"/>
        </w:numPr>
        <w:spacing w:after="0" w:line="240" w:lineRule="auto"/>
        <w:rPr>
          <w:rFonts w:ascii="Times New Roman" w:hAnsi="Times New Roman" w:cs="Times New Roman"/>
          <w:b/>
          <w:sz w:val="24"/>
          <w:szCs w:val="24"/>
        </w:rPr>
      </w:pPr>
      <w:r w:rsidRPr="00583425">
        <w:rPr>
          <w:rFonts w:ascii="Times New Roman" w:hAnsi="Times New Roman" w:cs="Times New Roman"/>
          <w:b/>
          <w:sz w:val="24"/>
          <w:szCs w:val="24"/>
        </w:rPr>
        <w:t>Community factors</w:t>
      </w:r>
      <w:r w:rsidR="00434380" w:rsidRPr="00583425">
        <w:rPr>
          <w:rFonts w:ascii="Times New Roman" w:hAnsi="Times New Roman" w:cs="Times New Roman"/>
          <w:sz w:val="24"/>
          <w:szCs w:val="24"/>
        </w:rPr>
        <w:t xml:space="preserve"> – </w:t>
      </w:r>
      <w:r w:rsidRPr="00583425">
        <w:rPr>
          <w:rFonts w:ascii="Times New Roman" w:hAnsi="Times New Roman" w:cs="Times New Roman"/>
          <w:sz w:val="24"/>
          <w:szCs w:val="24"/>
        </w:rPr>
        <w:t xml:space="preserve">relationships among organizations, institutions, and informal networks within defined boundaries. </w:t>
      </w:r>
    </w:p>
    <w:p w14:paraId="6DA38E9E" w14:textId="4A057643" w:rsidR="006F0D30" w:rsidRPr="00583425" w:rsidRDefault="00434380" w:rsidP="00A733B4">
      <w:pPr>
        <w:pStyle w:val="ListParagraph"/>
        <w:numPr>
          <w:ilvl w:val="4"/>
          <w:numId w:val="2"/>
        </w:numPr>
        <w:spacing w:after="0" w:line="240" w:lineRule="auto"/>
        <w:rPr>
          <w:rFonts w:ascii="Times New Roman" w:hAnsi="Times New Roman" w:cs="Times New Roman"/>
          <w:b/>
          <w:sz w:val="24"/>
          <w:szCs w:val="24"/>
        </w:rPr>
      </w:pPr>
      <w:r w:rsidRPr="00583425">
        <w:rPr>
          <w:rFonts w:ascii="Times New Roman" w:hAnsi="Times New Roman" w:cs="Times New Roman"/>
          <w:b/>
          <w:sz w:val="24"/>
          <w:szCs w:val="24"/>
        </w:rPr>
        <w:t xml:space="preserve">Public policy – </w:t>
      </w:r>
      <w:r w:rsidR="00145F40" w:rsidRPr="00583425">
        <w:rPr>
          <w:rFonts w:ascii="Times New Roman" w:hAnsi="Times New Roman" w:cs="Times New Roman"/>
          <w:sz w:val="24"/>
          <w:szCs w:val="24"/>
        </w:rPr>
        <w:t>local, state, and national laws and policies</w:t>
      </w:r>
      <w:r w:rsidR="00EE12BD" w:rsidRPr="00583425">
        <w:rPr>
          <w:rFonts w:ascii="Times New Roman" w:hAnsi="Times New Roman" w:cs="Times New Roman"/>
          <w:sz w:val="24"/>
          <w:szCs w:val="24"/>
        </w:rPr>
        <w:t xml:space="preserve">.  </w:t>
      </w:r>
      <w:r w:rsidR="00545F00" w:rsidRPr="00583425">
        <w:rPr>
          <w:rFonts w:ascii="Times New Roman" w:hAnsi="Times New Roman" w:cs="Times New Roman"/>
          <w:sz w:val="24"/>
          <w:szCs w:val="24"/>
        </w:rPr>
        <w:fldChar w:fldCharType="begin"/>
      </w:r>
      <w:r w:rsidR="005812C2" w:rsidRPr="00583425">
        <w:rPr>
          <w:rFonts w:ascii="Times New Roman" w:hAnsi="Times New Roman" w:cs="Times New Roman"/>
          <w:sz w:val="24"/>
          <w:szCs w:val="24"/>
        </w:rPr>
        <w:instrText xml:space="preserve"> ADDIN EN.CITE &lt;EndNote&gt;&lt;Cite&gt;&lt;Author&gt;McLeroy&lt;/Author&gt;&lt;Year&gt;1988&lt;/Year&gt;&lt;RecNum&gt;36&lt;/RecNum&gt;&lt;DisplayText&gt;(McLeroy, Bibeau, Steckler, &amp;amp; Glanz, 1988)&lt;/DisplayText&gt;&lt;record&gt;&lt;rec-number&gt;36&lt;/rec-number&gt;&lt;foreign-keys&gt;&lt;key app="EN" db-id="wdfs0d2x20ast9eaetrp9waj5fttxre0rt5s"&gt;36&lt;/key&gt;&lt;/foreign-keys&gt;&lt;ref-type name="Journal Article"&gt;17&lt;/ref-type&gt;&lt;contributors&gt;&lt;authors&gt;&lt;author&gt;McLeroy,&lt;/author&gt;&lt;author&gt;Bibeau,&lt;/author&gt;&lt;author&gt;Steckler,&lt;/author&gt;&lt;author&gt;Glanz,&lt;/author&gt;&lt;/authors&gt;&lt;/contributors&gt;&lt;auth-address&gt;Department of Public Health Education, University of North Carolina, Greensboro 27412.&lt;/auth-address&gt;&lt;titles&gt;&lt;title&gt;An Ecological Perspective on Health Promotion Programs&lt;/title&gt;&lt;secondary-title&gt;Health Educ Q&lt;/secondary-title&gt;&lt;alt-title&gt;Health education quarterly&lt;/alt-title&gt;&lt;/titles&gt;&lt;periodical&gt;&lt;full-title&gt;Health Educ Q&lt;/full-title&gt;&lt;abbr-1&gt;Health education quarterly&lt;/abbr-1&gt;&lt;/periodical&gt;&lt;alt-periodical&gt;&lt;full-title&gt;Health Educ Q&lt;/full-title&gt;&lt;abbr-1&gt;Health education quarterly&lt;/abbr-1&gt;&lt;/alt-periodical&gt;&lt;pages&gt;351-77&lt;/pages&gt;&lt;volume&gt;15&lt;/volume&gt;&lt;number&gt;4&lt;/number&gt;&lt;edition&gt;1988/01/01&lt;/edition&gt;&lt;keywords&gt;&lt;keyword&gt;Community Health Services&lt;/keyword&gt;&lt;keyword&gt;Health Behavior&lt;/keyword&gt;&lt;keyword&gt;Health Promotion/ methods&lt;/keyword&gt;&lt;keyword&gt;Humans&lt;/keyword&gt;&lt;keyword&gt;Social Environment&lt;/keyword&gt;&lt;/keywords&gt;&lt;dates&gt;&lt;year&gt;1988&lt;/year&gt;&lt;pub-dates&gt;&lt;date&gt;Winter&lt;/date&gt;&lt;/pub-dates&gt;&lt;/dates&gt;&lt;isbn&gt;0195-8402 (Print)&amp;#xD;0195-8402 (Linking)&lt;/isbn&gt;&lt;accession-num&gt;3068205&lt;/accession-num&gt;&lt;urls&gt;&lt;/urls&gt;&lt;remote-database-provider&gt;Nlm&lt;/remote-database-provider&gt;&lt;language&gt;eng&lt;/language&gt;&lt;/record&gt;&lt;/Cite&gt;&lt;/EndNote&gt;</w:instrText>
      </w:r>
      <w:r w:rsidR="00545F00" w:rsidRPr="00583425">
        <w:rPr>
          <w:rFonts w:ascii="Times New Roman" w:hAnsi="Times New Roman" w:cs="Times New Roman"/>
          <w:sz w:val="24"/>
          <w:szCs w:val="24"/>
        </w:rPr>
        <w:fldChar w:fldCharType="separate"/>
      </w:r>
      <w:r w:rsidR="00306F79" w:rsidRPr="00583425">
        <w:rPr>
          <w:rFonts w:ascii="Times New Roman" w:hAnsi="Times New Roman" w:cs="Times New Roman"/>
          <w:noProof/>
          <w:sz w:val="24"/>
          <w:szCs w:val="24"/>
        </w:rPr>
        <w:t>(</w:t>
      </w:r>
      <w:hyperlink w:anchor="_ENREF_27" w:tooltip="McLeroy, 1988 #36" w:history="1">
        <w:r w:rsidR="00EF2F10" w:rsidRPr="00583425">
          <w:rPr>
            <w:rFonts w:ascii="Times New Roman" w:hAnsi="Times New Roman" w:cs="Times New Roman"/>
            <w:noProof/>
            <w:sz w:val="24"/>
            <w:szCs w:val="24"/>
          </w:rPr>
          <w:t>McLeroy, Bibeau, Steckler, &amp; Glanz, 1988</w:t>
        </w:r>
      </w:hyperlink>
      <w:r w:rsidR="00306F79" w:rsidRPr="00583425">
        <w:rPr>
          <w:rFonts w:ascii="Times New Roman" w:hAnsi="Times New Roman" w:cs="Times New Roman"/>
          <w:noProof/>
          <w:sz w:val="24"/>
          <w:szCs w:val="24"/>
        </w:rPr>
        <w:t>)</w:t>
      </w:r>
      <w:r w:rsidR="00545F00" w:rsidRPr="00583425">
        <w:rPr>
          <w:rFonts w:ascii="Times New Roman" w:hAnsi="Times New Roman" w:cs="Times New Roman"/>
          <w:sz w:val="24"/>
          <w:szCs w:val="24"/>
        </w:rPr>
        <w:fldChar w:fldCharType="end"/>
      </w:r>
    </w:p>
    <w:p w14:paraId="36A32E2C" w14:textId="77777777" w:rsidR="006F0D30" w:rsidRPr="00E30A64" w:rsidRDefault="006F0D30" w:rsidP="00A733B4">
      <w:pPr>
        <w:spacing w:after="0" w:line="240" w:lineRule="auto"/>
        <w:contextualSpacing/>
        <w:rPr>
          <w:rFonts w:ascii="Times New Roman" w:hAnsi="Times New Roman" w:cs="Times New Roman"/>
          <w:sz w:val="24"/>
          <w:szCs w:val="24"/>
        </w:rPr>
      </w:pPr>
    </w:p>
    <w:p w14:paraId="2D2F21AE" w14:textId="5AA77D57" w:rsidR="00F2236C" w:rsidRPr="00E30A64" w:rsidRDefault="00F2236C" w:rsidP="00A733B4">
      <w:pPr>
        <w:pStyle w:val="CM86"/>
        <w:ind w:right="102"/>
        <w:contextualSpacing/>
        <w:rPr>
          <w:rFonts w:ascii="Times New Roman" w:hAnsi="Times New Roman"/>
          <w:b/>
          <w:bCs/>
          <w:color w:val="211D1E"/>
        </w:rPr>
      </w:pPr>
      <w:del w:id="45" w:author="Decosimo, Kasey Poole" w:date="2017-07-25T08:29:00Z">
        <w:r w:rsidRPr="00E30A64" w:rsidDel="00583425">
          <w:rPr>
            <w:rFonts w:ascii="Times New Roman" w:hAnsi="Times New Roman"/>
            <w:b/>
            <w:bCs/>
            <w:color w:val="211D1E"/>
          </w:rPr>
          <w:delText>Strateg</w:delText>
        </w:r>
        <w:r w:rsidR="00C9143D" w:rsidDel="00583425">
          <w:rPr>
            <w:rFonts w:ascii="Times New Roman" w:hAnsi="Times New Roman"/>
            <w:b/>
            <w:bCs/>
            <w:color w:val="211D1E"/>
          </w:rPr>
          <w:delText>y</w:delText>
        </w:r>
      </w:del>
      <w:ins w:id="46" w:author="Decosimo, Kasey Poole" w:date="2017-07-25T08:29:00Z">
        <w:r w:rsidR="00583425">
          <w:rPr>
            <w:rFonts w:ascii="Times New Roman" w:hAnsi="Times New Roman"/>
            <w:b/>
            <w:bCs/>
            <w:color w:val="211D1E"/>
          </w:rPr>
          <w:t>Recommendation</w:t>
        </w:r>
      </w:ins>
      <w:r w:rsidRPr="00E30A64">
        <w:rPr>
          <w:rFonts w:ascii="Times New Roman" w:hAnsi="Times New Roman"/>
          <w:b/>
          <w:bCs/>
          <w:color w:val="211D1E"/>
        </w:rPr>
        <w:t xml:space="preserve">: </w:t>
      </w:r>
    </w:p>
    <w:p w14:paraId="042BE5EF" w14:textId="34328F1B" w:rsidR="00BE0A0A" w:rsidRPr="00E30A64" w:rsidRDefault="00DE549B" w:rsidP="00A733B4">
      <w:pPr>
        <w:pStyle w:val="CM86"/>
        <w:ind w:left="720" w:right="102"/>
        <w:contextualSpacing/>
        <w:rPr>
          <w:rFonts w:ascii="Times New Roman" w:hAnsi="Times New Roman"/>
          <w:color w:val="211D1E"/>
        </w:rPr>
      </w:pPr>
      <w:r w:rsidRPr="00DE549B">
        <w:rPr>
          <w:rFonts w:ascii="Times New Roman" w:hAnsi="Times New Roman"/>
          <w:color w:val="211D1E"/>
        </w:rPr>
        <w:t>A</w:t>
      </w:r>
      <w:r>
        <w:rPr>
          <w:rFonts w:ascii="Times New Roman" w:hAnsi="Times New Roman"/>
          <w:color w:val="211D1E"/>
        </w:rPr>
        <w:t>n</w:t>
      </w:r>
      <w:r w:rsidRPr="00DE549B">
        <w:rPr>
          <w:rFonts w:ascii="Times New Roman" w:hAnsi="Times New Roman"/>
          <w:color w:val="211D1E"/>
        </w:rPr>
        <w:t xml:space="preserve"> activity that has been identified via systematic reviews of the literature and/ or expert consensus to promote health or prevent disease or injury.</w:t>
      </w:r>
      <w:r>
        <w:rPr>
          <w:rFonts w:ascii="Times New Roman" w:hAnsi="Times New Roman"/>
          <w:color w:val="211D1E"/>
        </w:rPr>
        <w:t xml:space="preserve"> </w:t>
      </w:r>
      <w:r w:rsidR="003D5673">
        <w:rPr>
          <w:rFonts w:ascii="Times New Roman" w:hAnsi="Times New Roman"/>
          <w:color w:val="211D1E"/>
        </w:rPr>
        <w:t>In this training, the term “</w:t>
      </w:r>
      <w:del w:id="47" w:author="Decosimo, Kasey Poole" w:date="2017-07-25T08:29:00Z">
        <w:r w:rsidR="003D5673" w:rsidDel="00583425">
          <w:rPr>
            <w:rFonts w:ascii="Times New Roman" w:hAnsi="Times New Roman"/>
            <w:color w:val="211D1E"/>
          </w:rPr>
          <w:delText>strategy</w:delText>
        </w:r>
      </w:del>
      <w:ins w:id="48" w:author="Decosimo, Kasey Poole" w:date="2017-07-25T08:29:00Z">
        <w:r w:rsidR="00583425">
          <w:rPr>
            <w:rFonts w:ascii="Times New Roman" w:hAnsi="Times New Roman"/>
            <w:color w:val="211D1E"/>
          </w:rPr>
          <w:t>recommendation</w:t>
        </w:r>
      </w:ins>
      <w:r w:rsidR="003D5673">
        <w:rPr>
          <w:rFonts w:ascii="Times New Roman" w:hAnsi="Times New Roman"/>
          <w:color w:val="211D1E"/>
        </w:rPr>
        <w:t xml:space="preserve">” is often used to refer to types of interventions mentioned in The Community Guide. </w:t>
      </w:r>
      <w:r w:rsidR="00F2236C" w:rsidRPr="00E30A64">
        <w:rPr>
          <w:rFonts w:ascii="Times New Roman" w:hAnsi="Times New Roman"/>
          <w:color w:val="211D1E"/>
        </w:rPr>
        <w:t>Means by which policy, programs, and practices are put into effect as population-based approaches (e.g., offering healthy food and beverage options in vending machines at schools, implementing activity breaks for meetings longer than one hour) versus individual-based approaches (e.g., organizing health fairs, implementing cooking classes, disseminating brochures).</w:t>
      </w:r>
      <w:r w:rsidR="00BE0A0A" w:rsidRPr="00E30A64">
        <w:rPr>
          <w:rFonts w:ascii="Times New Roman" w:hAnsi="Times New Roman"/>
          <w:color w:val="211D1E"/>
        </w:rPr>
        <w:t xml:space="preserve"> </w:t>
      </w:r>
      <w:r w:rsidR="00545F00" w:rsidRPr="00E30A64">
        <w:rPr>
          <w:rFonts w:ascii="Times New Roman" w:hAnsi="Times New Roman"/>
          <w:color w:val="211D1E"/>
        </w:rPr>
        <w:fldChar w:fldCharType="begin"/>
      </w:r>
      <w:r w:rsidR="005812C2">
        <w:rPr>
          <w:rFonts w:ascii="Times New Roman" w:hAnsi="Times New Roman"/>
          <w:color w:val="211D1E"/>
        </w:rPr>
        <w:instrText xml:space="preserve"> ADDIN EN.CITE &lt;EndNote&gt;&lt;Cite&gt;&lt;Author&gt;Centers for Disease Control and Prevention&lt;/Author&gt;&lt;Year&gt;2010&lt;/Year&gt;&lt;RecNum&gt;37&lt;/RecNum&gt;&lt;DisplayText&gt;(Centers for Disease Control and Prevention, 2010a)&lt;/DisplayText&gt;&lt;record&gt;&lt;rec-number&gt;37&lt;/rec-number&gt;&lt;foreign-keys&gt;&lt;key app="EN" db-id="wdfs0d2x20ast9eaetrp9waj5fttxre0rt5s"&gt;37&lt;/key&gt;&lt;key app="ENWeb" db-id=""&gt;0&lt;/key&gt;&lt;/foreign-keys&gt;&lt;ref-type name="Web Page"&gt;12&lt;/ref-type&gt;&lt;contributors&gt;&lt;authors&gt;&lt;author&gt;Centers for Disease Control and Prevention,&lt;/author&gt;&lt;/authors&gt;&lt;/contributors&gt;&lt;titles&gt;&lt;title&gt;Community Health Assessment and Group Evaluation (CHANGE) Action Guide: Building a Foundation of Knowledge to Prioritize Community Needs. Atlanta: U.S. Department of Health and Human Services&lt;/title&gt;&lt;/titles&gt;&lt;dates&gt;&lt;year&gt;2010&lt;/year&gt;&lt;/dates&gt;&lt;urls&gt;&lt;related-urls&gt;&lt;url&gt;http://www.cdc.gov/healthycommunitiesprogram/tools/change/pdf/changeactionguide.pdf&lt;/url&gt;&lt;/related-urls&gt;&lt;/urls&gt;&lt;/record&gt;&lt;/Cite&gt;&lt;/EndNote&gt;</w:instrText>
      </w:r>
      <w:r w:rsidR="00545F00" w:rsidRPr="00E30A64">
        <w:rPr>
          <w:rFonts w:ascii="Times New Roman" w:hAnsi="Times New Roman"/>
          <w:color w:val="211D1E"/>
        </w:rPr>
        <w:fldChar w:fldCharType="separate"/>
      </w:r>
      <w:r w:rsidR="0028603D" w:rsidRPr="00E30A64">
        <w:rPr>
          <w:rFonts w:ascii="Times New Roman" w:hAnsi="Times New Roman"/>
          <w:noProof/>
          <w:color w:val="211D1E"/>
        </w:rPr>
        <w:t>(</w:t>
      </w:r>
      <w:hyperlink w:anchor="_ENREF_11" w:tooltip="Centers for Disease Control and Prevention, 2010 #37" w:history="1">
        <w:r w:rsidR="00EF2F10" w:rsidRPr="00E30A64">
          <w:rPr>
            <w:rFonts w:ascii="Times New Roman" w:hAnsi="Times New Roman"/>
            <w:noProof/>
            <w:color w:val="211D1E"/>
          </w:rPr>
          <w:t>Centers for Disease Control and Prevention, 2010a</w:t>
        </w:r>
      </w:hyperlink>
      <w:r w:rsidR="0028603D" w:rsidRPr="00E30A64">
        <w:rPr>
          <w:rFonts w:ascii="Times New Roman" w:hAnsi="Times New Roman"/>
          <w:noProof/>
          <w:color w:val="211D1E"/>
        </w:rPr>
        <w:t>)</w:t>
      </w:r>
      <w:r w:rsidR="00545F00" w:rsidRPr="00E30A64">
        <w:rPr>
          <w:rFonts w:ascii="Times New Roman" w:hAnsi="Times New Roman"/>
          <w:color w:val="211D1E"/>
        </w:rPr>
        <w:fldChar w:fldCharType="end"/>
      </w:r>
      <w:r w:rsidR="00B0179F" w:rsidRPr="00E30A64">
        <w:rPr>
          <w:rFonts w:ascii="Times New Roman" w:hAnsi="Times New Roman"/>
          <w:color w:val="211D1E"/>
        </w:rPr>
        <w:t xml:space="preserve">  </w:t>
      </w:r>
      <w:r w:rsidR="00EF396E">
        <w:rPr>
          <w:rFonts w:ascii="Times New Roman" w:hAnsi="Times New Roman"/>
          <w:i/>
          <w:color w:val="211D1E"/>
        </w:rPr>
        <w:t>See also</w:t>
      </w:r>
      <w:r w:rsidR="00B0179F" w:rsidRPr="00E30A64">
        <w:rPr>
          <w:rFonts w:ascii="Times New Roman" w:hAnsi="Times New Roman"/>
          <w:color w:val="211D1E"/>
        </w:rPr>
        <w:t xml:space="preserve"> </w:t>
      </w:r>
      <w:r w:rsidR="00B0179F" w:rsidRPr="00E30A64">
        <w:rPr>
          <w:rFonts w:ascii="Times New Roman" w:hAnsi="Times New Roman"/>
          <w:b/>
          <w:color w:val="211D1E"/>
        </w:rPr>
        <w:t xml:space="preserve">Systematic Review.  </w:t>
      </w:r>
      <w:r w:rsidR="00B0179F" w:rsidRPr="00E30A64">
        <w:rPr>
          <w:rFonts w:ascii="Times New Roman" w:hAnsi="Times New Roman"/>
          <w:color w:val="211D1E"/>
        </w:rPr>
        <w:t>Recommendations from systematic reviews are the source of many evidence-based strategies.</w:t>
      </w:r>
    </w:p>
    <w:p w14:paraId="06305A22" w14:textId="77777777" w:rsidR="000A0F7B" w:rsidRDefault="000A0F7B" w:rsidP="00A733B4">
      <w:pPr>
        <w:spacing w:after="0" w:line="240" w:lineRule="auto"/>
        <w:contextualSpacing/>
        <w:rPr>
          <w:rFonts w:ascii="Times New Roman" w:hAnsi="Times New Roman" w:cs="Times New Roman"/>
          <w:b/>
          <w:sz w:val="24"/>
          <w:szCs w:val="24"/>
        </w:rPr>
      </w:pPr>
    </w:p>
    <w:p w14:paraId="5CA5E48E" w14:textId="77777777" w:rsidR="00673CA3" w:rsidRDefault="00673CA3" w:rsidP="00A733B4">
      <w:pPr>
        <w:spacing w:after="0" w:line="240" w:lineRule="auto"/>
        <w:contextualSpacing/>
        <w:rPr>
          <w:rFonts w:ascii="Times New Roman" w:hAnsi="Times New Roman" w:cs="Times New Roman"/>
          <w:b/>
          <w:sz w:val="24"/>
          <w:szCs w:val="24"/>
        </w:rPr>
      </w:pPr>
    </w:p>
    <w:p w14:paraId="45932B05" w14:textId="77777777" w:rsidR="00F2236C" w:rsidRPr="00E30A64" w:rsidRDefault="00F2236C" w:rsidP="00A733B4">
      <w:pPr>
        <w:spacing w:after="0" w:line="240" w:lineRule="auto"/>
        <w:contextualSpacing/>
        <w:rPr>
          <w:rFonts w:ascii="Times New Roman" w:hAnsi="Times New Roman" w:cs="Times New Roman"/>
          <w:b/>
          <w:sz w:val="24"/>
          <w:szCs w:val="24"/>
        </w:rPr>
      </w:pPr>
      <w:r w:rsidRPr="00E30A64">
        <w:rPr>
          <w:rFonts w:ascii="Times New Roman" w:hAnsi="Times New Roman" w:cs="Times New Roman"/>
          <w:b/>
          <w:sz w:val="24"/>
          <w:szCs w:val="24"/>
        </w:rPr>
        <w:t>Surveys</w:t>
      </w:r>
      <w:r w:rsidR="001631E5" w:rsidRPr="00E30A64">
        <w:rPr>
          <w:rFonts w:ascii="Times New Roman" w:hAnsi="Times New Roman" w:cs="Times New Roman"/>
          <w:b/>
          <w:sz w:val="24"/>
          <w:szCs w:val="24"/>
        </w:rPr>
        <w:t>:</w:t>
      </w:r>
    </w:p>
    <w:p w14:paraId="39E63CB4" w14:textId="3DC89144" w:rsidR="00863D16" w:rsidRDefault="00DE549B" w:rsidP="00DE549B">
      <w:pPr>
        <w:spacing w:after="0" w:line="240" w:lineRule="auto"/>
        <w:ind w:left="720"/>
        <w:contextualSpacing/>
        <w:rPr>
          <w:rFonts w:ascii="Times New Roman" w:hAnsi="Times New Roman" w:cs="Times New Roman"/>
          <w:sz w:val="24"/>
          <w:szCs w:val="24"/>
        </w:rPr>
      </w:pPr>
      <w:r>
        <w:rPr>
          <w:rFonts w:ascii="Times New Roman" w:hAnsi="Times New Roman" w:cs="Times New Roman"/>
          <w:sz w:val="24"/>
          <w:szCs w:val="24"/>
        </w:rPr>
        <w:t>A</w:t>
      </w:r>
      <w:r w:rsidRPr="00DE549B">
        <w:rPr>
          <w:rFonts w:ascii="Times New Roman" w:hAnsi="Times New Roman" w:cs="Times New Roman"/>
          <w:sz w:val="24"/>
          <w:szCs w:val="24"/>
        </w:rPr>
        <w:t xml:space="preserve"> set of written questions that a person completes. It often is accessed through a media channel, such as the Internet or a magazine, though it can be carried out by another person.</w:t>
      </w:r>
      <w:r>
        <w:rPr>
          <w:rFonts w:ascii="Times New Roman" w:hAnsi="Times New Roman" w:cs="Times New Roman"/>
          <w:sz w:val="24"/>
          <w:szCs w:val="24"/>
        </w:rPr>
        <w:tab/>
      </w:r>
      <w:r w:rsidR="00AF5688">
        <w:rPr>
          <w:rFonts w:ascii="Times New Roman" w:hAnsi="Times New Roman" w:cs="Times New Roman"/>
          <w:sz w:val="24"/>
          <w:szCs w:val="24"/>
        </w:rPr>
        <w:t xml:space="preserve"> </w:t>
      </w:r>
      <w:r w:rsidR="00AF5688">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&lt;EndNote&gt;&lt;Cite&gt;&lt;Author&gt;NCI&lt;/Author&gt;&lt;Year&gt;2011&lt;/Year&gt;&lt;RecNum&gt;78&lt;/RecNum&gt;&lt;DisplayText&gt;(NCI, 2011)&lt;/DisplayText&gt;&lt;record&gt;&lt;rec-number&gt;78&lt;/rec-number&gt;&lt;foreign-keys&gt;&lt;key app="EN" db-id="wdfs0d2x20ast9eaetrp9waj5fttxre0rt5s"&gt;78&lt;/key&gt;&lt;/foreign-keys&gt;&lt;ref-type name="Web Page"&gt;12&lt;/ref-type&gt;&lt;contributors&gt;&lt;authors&gt;&lt;author&gt;NCI&lt;/author&gt;&lt;/authors&gt;&lt;/contributors&gt;&lt;titles&gt;&lt;title&gt;Using What Works&lt;/title&gt;&lt;/titles&gt;&lt;volume&gt;2011&lt;/volume&gt;&lt;number&gt;March 4&lt;/number&gt;&lt;dates&gt;&lt;year&gt;2011&lt;/year&gt;&lt;/dates&gt;&lt;publisher&gt;National Cancer Institute. National Institutes of Health&lt;/publisher&gt;&lt;urls&gt;&lt;related-urls&gt;&lt;url&gt; http://cancercontrol.cancer.gov/use_what_works/start.htm&lt;/url&gt;&lt;/related-urls&gt;&lt;/urls&gt;&lt;/record&gt;&lt;/Cite&gt;&lt;/EndNote&gt;</w:instrText>
      </w:r>
      <w:r w:rsidR="00AF5688">
        <w:rPr>
          <w:rFonts w:ascii="Times New Roman" w:hAnsi="Times New Roman" w:cs="Times New Roman"/>
          <w:sz w:val="24"/>
          <w:szCs w:val="24"/>
        </w:rPr>
        <w:fldChar w:fldCharType="separate"/>
      </w:r>
      <w:r w:rsidR="00AF5688">
        <w:rPr>
          <w:rFonts w:ascii="Times New Roman" w:hAnsi="Times New Roman" w:cs="Times New Roman"/>
          <w:noProof/>
          <w:sz w:val="24"/>
          <w:szCs w:val="24"/>
        </w:rPr>
        <w:t>(</w:t>
      </w:r>
      <w:hyperlink w:anchor="_ENREF_35" w:tooltip="NCI, 2011 #78" w:history="1">
        <w:r w:rsidR="00EF2F10">
          <w:rPr>
            <w:rFonts w:ascii="Times New Roman" w:hAnsi="Times New Roman" w:cs="Times New Roman"/>
            <w:noProof/>
            <w:sz w:val="24"/>
            <w:szCs w:val="24"/>
          </w:rPr>
          <w:t>NCI, 2011</w:t>
        </w:r>
      </w:hyperlink>
      <w:r w:rsidR="00AF5688">
        <w:rPr>
          <w:rFonts w:ascii="Times New Roman" w:hAnsi="Times New Roman" w:cs="Times New Roman"/>
          <w:noProof/>
          <w:sz w:val="24"/>
          <w:szCs w:val="24"/>
        </w:rPr>
        <w:t>)</w:t>
      </w:r>
      <w:r w:rsidR="00AF5688">
        <w:rPr>
          <w:rFonts w:ascii="Times New Roman" w:hAnsi="Times New Roman" w:cs="Times New Roman"/>
          <w:sz w:val="24"/>
          <w:szCs w:val="24"/>
        </w:rPr>
        <w:fldChar w:fldCharType="end"/>
      </w:r>
    </w:p>
    <w:p w14:paraId="50B38FB8" w14:textId="77777777" w:rsidR="00A3271C" w:rsidRPr="00E30A64" w:rsidRDefault="00A3271C" w:rsidP="00DE549B">
      <w:pPr>
        <w:spacing w:after="0" w:line="240" w:lineRule="auto"/>
        <w:ind w:left="720"/>
        <w:contextualSpacing/>
        <w:rPr>
          <w:rFonts w:ascii="Times New Roman" w:hAnsi="Times New Roman" w:cs="Times New Roman"/>
          <w:b/>
          <w:sz w:val="24"/>
          <w:szCs w:val="24"/>
        </w:rPr>
      </w:pPr>
    </w:p>
    <w:p w14:paraId="139D66E1" w14:textId="77777777" w:rsidR="00F2236C" w:rsidRPr="00E30A64" w:rsidRDefault="00F2236C" w:rsidP="003D5673">
      <w:pPr>
        <w:spacing w:after="0" w:line="240" w:lineRule="auto"/>
        <w:rPr>
          <w:rFonts w:ascii="Times New Roman" w:hAnsi="Times New Roman" w:cs="Times New Roman"/>
          <w:b/>
          <w:sz w:val="24"/>
          <w:szCs w:val="24"/>
        </w:rPr>
      </w:pPr>
      <w:r w:rsidRPr="00E30A64">
        <w:rPr>
          <w:rFonts w:ascii="Times New Roman" w:hAnsi="Times New Roman" w:cs="Times New Roman"/>
          <w:b/>
          <w:sz w:val="24"/>
          <w:szCs w:val="24"/>
        </w:rPr>
        <w:t>Sustainability</w:t>
      </w:r>
      <w:r w:rsidR="001631E5" w:rsidRPr="00E30A64">
        <w:rPr>
          <w:rFonts w:ascii="Times New Roman" w:hAnsi="Times New Roman" w:cs="Times New Roman"/>
          <w:b/>
          <w:sz w:val="24"/>
          <w:szCs w:val="24"/>
        </w:rPr>
        <w:t>:</w:t>
      </w:r>
    </w:p>
    <w:p w14:paraId="188081D5" w14:textId="0FECF539" w:rsidR="00BE0A0A" w:rsidRPr="00E30A64" w:rsidRDefault="0022721E" w:rsidP="003D5673">
      <w:pPr>
        <w:autoSpaceDE w:val="0"/>
        <w:autoSpaceDN w:val="0"/>
        <w:adjustRightInd w:val="0"/>
        <w:spacing w:after="0" w:line="240" w:lineRule="auto"/>
        <w:ind w:left="720"/>
        <w:contextualSpacing/>
        <w:rPr>
          <w:rFonts w:ascii="Times New Roman" w:hAnsi="Times New Roman" w:cs="Times New Roman"/>
          <w:sz w:val="24"/>
          <w:szCs w:val="24"/>
        </w:rPr>
      </w:pPr>
      <w:r>
        <w:rPr>
          <w:rFonts w:ascii="Times New Roman" w:hAnsi="Times New Roman" w:cs="Times New Roman"/>
          <w:sz w:val="24"/>
          <w:szCs w:val="24"/>
        </w:rPr>
        <w:t>The</w:t>
      </w:r>
      <w:r w:rsidR="00F2236C" w:rsidRPr="00E30A64">
        <w:rPr>
          <w:rFonts w:ascii="Times New Roman" w:hAnsi="Times New Roman" w:cs="Times New Roman"/>
          <w:sz w:val="24"/>
          <w:szCs w:val="24"/>
        </w:rPr>
        <w:t xml:space="preserve"> extent </w:t>
      </w:r>
      <w:r>
        <w:rPr>
          <w:rFonts w:ascii="Times New Roman" w:hAnsi="Times New Roman" w:cs="Times New Roman"/>
          <w:sz w:val="24"/>
          <w:szCs w:val="24"/>
        </w:rPr>
        <w:t xml:space="preserve">to which </w:t>
      </w:r>
      <w:r w:rsidR="006467F8">
        <w:rPr>
          <w:rFonts w:ascii="Times New Roman" w:hAnsi="Times New Roman" w:cs="Times New Roman"/>
          <w:sz w:val="24"/>
          <w:szCs w:val="24"/>
        </w:rPr>
        <w:t xml:space="preserve">an </w:t>
      </w:r>
      <w:r w:rsidRPr="00E30A64">
        <w:rPr>
          <w:rFonts w:ascii="Times New Roman" w:hAnsi="Times New Roman" w:cs="Times New Roman"/>
          <w:sz w:val="24"/>
          <w:szCs w:val="24"/>
        </w:rPr>
        <w:t>evidence</w:t>
      </w:r>
      <w:ins w:id="49" w:author="Decosimo, Kasey Poole" w:date="2017-07-25T08:29:00Z">
        <w:r w:rsidR="00583425">
          <w:rPr>
            <w:rFonts w:ascii="Times New Roman" w:hAnsi="Times New Roman" w:cs="Times New Roman"/>
            <w:sz w:val="24"/>
            <w:szCs w:val="24"/>
          </w:rPr>
          <w:t>-</w:t>
        </w:r>
      </w:ins>
      <w:del w:id="50" w:author="Decosimo, Kasey Poole" w:date="2017-07-25T08:29:00Z">
        <w:r w:rsidR="00F2236C" w:rsidRPr="00E30A64" w:rsidDel="00583425">
          <w:rPr>
            <w:rFonts w:ascii="Times New Roman" w:hAnsi="Times New Roman" w:cs="Times New Roman"/>
            <w:sz w:val="24"/>
            <w:szCs w:val="24"/>
          </w:rPr>
          <w:delText xml:space="preserve"> </w:delText>
        </w:r>
      </w:del>
      <w:r w:rsidR="00F2236C" w:rsidRPr="00E30A64">
        <w:rPr>
          <w:rFonts w:ascii="Times New Roman" w:hAnsi="Times New Roman" w:cs="Times New Roman"/>
          <w:sz w:val="24"/>
          <w:szCs w:val="24"/>
        </w:rPr>
        <w:t xml:space="preserve">based </w:t>
      </w:r>
      <w:del w:id="51" w:author="Decosimo, Kasey Poole" w:date="2017-07-25T08:29:00Z">
        <w:r w:rsidDel="00583425">
          <w:rPr>
            <w:rFonts w:ascii="Times New Roman" w:hAnsi="Times New Roman" w:cs="Times New Roman"/>
            <w:sz w:val="24"/>
            <w:szCs w:val="24"/>
          </w:rPr>
          <w:delText>approach</w:delText>
        </w:r>
        <w:r w:rsidR="00F2236C" w:rsidRPr="00E30A64" w:rsidDel="00583425">
          <w:rPr>
            <w:rFonts w:ascii="Times New Roman" w:hAnsi="Times New Roman" w:cs="Times New Roman"/>
            <w:sz w:val="24"/>
            <w:szCs w:val="24"/>
          </w:rPr>
          <w:delText xml:space="preserve"> </w:delText>
        </w:r>
      </w:del>
      <w:ins w:id="52" w:author="Decosimo, Kasey Poole" w:date="2017-07-25T08:29:00Z">
        <w:r w:rsidR="00583425">
          <w:rPr>
            <w:rFonts w:ascii="Times New Roman" w:hAnsi="Times New Roman" w:cs="Times New Roman"/>
            <w:sz w:val="24"/>
            <w:szCs w:val="24"/>
          </w:rPr>
          <w:t xml:space="preserve">strategy </w:t>
        </w:r>
      </w:ins>
      <w:bookmarkStart w:id="53" w:name="_GoBack"/>
      <w:bookmarkEnd w:id="53"/>
      <w:r w:rsidR="00F2236C" w:rsidRPr="00E30A64">
        <w:rPr>
          <w:rFonts w:ascii="Times New Roman" w:hAnsi="Times New Roman" w:cs="Times New Roman"/>
          <w:sz w:val="24"/>
          <w:szCs w:val="24"/>
        </w:rPr>
        <w:t xml:space="preserve">can deliver its intended benefits over an extended period of time after external support from the donor agency </w:t>
      </w:r>
      <w:r>
        <w:rPr>
          <w:rFonts w:ascii="Times New Roman" w:hAnsi="Times New Roman" w:cs="Times New Roman"/>
          <w:sz w:val="24"/>
          <w:szCs w:val="24"/>
        </w:rPr>
        <w:t>ends</w:t>
      </w:r>
      <w:r w:rsidR="00F2236C" w:rsidRPr="00E30A64">
        <w:rPr>
          <w:rFonts w:ascii="Times New Roman" w:hAnsi="Times New Roman" w:cs="Times New Roman"/>
          <w:sz w:val="24"/>
          <w:szCs w:val="24"/>
        </w:rPr>
        <w:t xml:space="preserve">. Three operational indicators of sustainability are (a) </w:t>
      </w:r>
      <w:r w:rsidR="00F2236C" w:rsidRPr="00E30A64">
        <w:rPr>
          <w:rFonts w:ascii="Times New Roman" w:hAnsi="Times New Roman" w:cs="Times New Roman"/>
          <w:iCs/>
          <w:sz w:val="24"/>
          <w:szCs w:val="24"/>
        </w:rPr>
        <w:t xml:space="preserve">maintenance </w:t>
      </w:r>
      <w:r w:rsidR="00F2236C" w:rsidRPr="00E30A64">
        <w:rPr>
          <w:rFonts w:ascii="Times New Roman" w:hAnsi="Times New Roman" w:cs="Times New Roman"/>
          <w:sz w:val="24"/>
          <w:szCs w:val="24"/>
        </w:rPr>
        <w:t xml:space="preserve">of a program’s initial health benefits, (b) </w:t>
      </w:r>
      <w:r w:rsidR="00F2236C" w:rsidRPr="00E30A64">
        <w:rPr>
          <w:rFonts w:ascii="Times New Roman" w:hAnsi="Times New Roman" w:cs="Times New Roman"/>
          <w:iCs/>
          <w:sz w:val="24"/>
          <w:szCs w:val="24"/>
        </w:rPr>
        <w:t xml:space="preserve">institutionalization </w:t>
      </w:r>
      <w:r w:rsidR="00F2236C" w:rsidRPr="00E30A64">
        <w:rPr>
          <w:rFonts w:ascii="Times New Roman" w:hAnsi="Times New Roman" w:cs="Times New Roman"/>
          <w:sz w:val="24"/>
          <w:szCs w:val="24"/>
        </w:rPr>
        <w:t xml:space="preserve">of the program in a setting or community, and c) </w:t>
      </w:r>
      <w:r w:rsidR="00F2236C" w:rsidRPr="00E30A64">
        <w:rPr>
          <w:rFonts w:ascii="Times New Roman" w:hAnsi="Times New Roman" w:cs="Times New Roman"/>
          <w:iCs/>
          <w:sz w:val="24"/>
          <w:szCs w:val="24"/>
        </w:rPr>
        <w:t xml:space="preserve">capacity building </w:t>
      </w:r>
      <w:r w:rsidR="00F2236C" w:rsidRPr="00E30A64">
        <w:rPr>
          <w:rFonts w:ascii="Times New Roman" w:hAnsi="Times New Roman" w:cs="Times New Roman"/>
          <w:sz w:val="24"/>
          <w:szCs w:val="24"/>
        </w:rPr>
        <w:t>in the recipient setting or community.</w:t>
      </w:r>
      <w:r w:rsidR="00BE0A0A" w:rsidRPr="00E30A64">
        <w:rPr>
          <w:rFonts w:ascii="Times New Roman" w:hAnsi="Times New Roman" w:cs="Times New Roman"/>
          <w:sz w:val="24"/>
          <w:szCs w:val="24"/>
        </w:rPr>
        <w:t xml:space="preserve"> </w:t>
      </w:r>
      <w:r w:rsidR="00545F00" w:rsidRPr="00E30A64">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&lt;EndNote&gt;&lt;Cite&gt;&lt;Author&gt;Rabin&lt;/Author&gt;&lt;Year&gt;2008&lt;/Year&gt;&lt;RecNum&gt;3&lt;/RecNum&gt;&lt;DisplayText&gt;(Rabin et al., 2008)&lt;/DisplayText&gt;&lt;record&gt;&lt;rec-number&gt;3&lt;/rec-number&gt;&lt;foreign-keys&gt;&lt;key app="EN" db-id="wdfs0d2x20ast9eaetrp9waj5fttxre0rt5s"&gt;3&lt;/key&gt;&lt;key app="ENWeb" db-id=""&gt;0&lt;/key&gt;&lt;/foreign-keys&gt;&lt;ref-type name="Journal Article"&gt;17&lt;/ref-type&gt;&lt;contributors&gt;&lt;authors&gt;&lt;author&gt;Rabin,&lt;/author&gt;&lt;author&gt;Brownson, &lt;/author&gt;&lt;author&gt;Haire-Joshu, &lt;/author&gt;&lt;author&gt;Kreuter, &lt;/author&gt;&lt;author&gt;Weaver,&lt;/author&gt;&lt;/authors&gt;&lt;/contributors&gt;&lt;auth-address&gt;Department of Community Health and Prevention Research Center, School of Public Health, Saint Louis University, 3545 Lafayette Ave, Salus Center 475, St Louis, MO 63104, USA. rabinab@slu.edu&lt;/auth-address&gt;&lt;titles&gt;&lt;title&gt;A Glossary for Dissemination and Implementation Research in Health&lt;/title&gt;&lt;secondary-title&gt;J Public Health Manag Pract&lt;/secondary-title&gt;&lt;alt-title&gt;Journal of public health management and practice : JPHMP&lt;/alt-title&gt;&lt;/titles&gt;&lt;periodical&gt;&lt;full-title&gt;J Public Health Manag Pract&lt;/full-title&gt;&lt;abbr-1&gt;Journal of public health management and practice : JPHMP&lt;/abbr-1&gt;&lt;/periodical&gt;&lt;alt-periodical&gt;&lt;full-title&gt;J Public Health Manag Pract&lt;/full-title&gt;&lt;abbr-1&gt;Journal of public health management and practice : JPHMP&lt;/abbr-1&gt;&lt;/alt-periodical&gt;&lt;pages&gt;117-23&lt;/pages&gt;&lt;volume&gt;14&lt;/volume&gt;&lt;number&gt;2&lt;/number&gt;&lt;edition&gt;2008/02/22&lt;/edition&gt;&lt;keywords&gt;&lt;keyword&gt;Biomedical Research&lt;/keyword&gt;&lt;keyword&gt;Diffusion of Innovation&lt;/keyword&gt;&lt;keyword&gt;Evidence-Based Medicine&lt;/keyword&gt;&lt;keyword&gt;Health Services Research&lt;/keyword&gt;&lt;keyword&gt;Humans&lt;/keyword&gt;&lt;keyword&gt;Information Dissemination&lt;/keyword&gt;&lt;keyword&gt;Terminology as Topic&lt;/keyword&gt;&lt;/keywords&gt;&lt;dates&gt;&lt;year&gt;2008&lt;/year&gt;&lt;pub-dates&gt;&lt;date&gt;Mar-Apr&lt;/date&gt;&lt;/pub-dates&gt;&lt;/dates&gt;&lt;isbn&gt;1550-5022 (Electronic)&amp;#xD;1078-4659 (Linking)&lt;/isbn&gt;&lt;accession-num&gt;18287916&lt;/accession-num&gt;&lt;urls&gt;&lt;/urls&gt;&lt;electronic-resource-num&gt;10.1097/01.PHH.0000311888.06252.bb&lt;/electronic-resource-num&gt;&lt;remote-database-provider&gt;NLM&lt;/remote-database-provider&gt;&lt;language&gt;eng&lt;/language&gt;&lt;/record&gt;&lt;/Cite&gt;&lt;/EndNote&gt;</w:instrText>
      </w:r>
      <w:r w:rsidR="00545F00" w:rsidRPr="00E30A64">
        <w:rPr>
          <w:rFonts w:ascii="Times New Roman" w:hAnsi="Times New Roman" w:cs="Times New Roman"/>
          <w:sz w:val="24"/>
          <w:szCs w:val="24"/>
        </w:rPr>
        <w:fldChar w:fldCharType="separate"/>
      </w:r>
      <w:r w:rsidR="00306F79">
        <w:rPr>
          <w:rFonts w:ascii="Times New Roman" w:hAnsi="Times New Roman" w:cs="Times New Roman"/>
          <w:noProof/>
          <w:sz w:val="24"/>
          <w:szCs w:val="24"/>
        </w:rPr>
        <w:t>(</w:t>
      </w:r>
      <w:hyperlink w:anchor="_ENREF_38" w:tooltip="Rabin, 2008 #3" w:history="1">
        <w:r w:rsidR="00EF2F10">
          <w:rPr>
            <w:rFonts w:ascii="Times New Roman" w:hAnsi="Times New Roman" w:cs="Times New Roman"/>
            <w:noProof/>
            <w:sz w:val="24"/>
            <w:szCs w:val="24"/>
          </w:rPr>
          <w:t>Rabin et al., 2008</w:t>
        </w:r>
      </w:hyperlink>
      <w:r w:rsidR="00306F79">
        <w:rPr>
          <w:rFonts w:ascii="Times New Roman" w:hAnsi="Times New Roman" w:cs="Times New Roman"/>
          <w:noProof/>
          <w:sz w:val="24"/>
          <w:szCs w:val="24"/>
        </w:rPr>
        <w:t>)</w:t>
      </w:r>
      <w:r w:rsidR="00545F00" w:rsidRPr="00E30A64">
        <w:rPr>
          <w:rFonts w:ascii="Times New Roman" w:hAnsi="Times New Roman" w:cs="Times New Roman"/>
          <w:sz w:val="24"/>
          <w:szCs w:val="24"/>
        </w:rPr>
        <w:fldChar w:fldCharType="end"/>
      </w:r>
    </w:p>
    <w:p w14:paraId="56A4B658" w14:textId="77777777" w:rsidR="00182C8E" w:rsidRDefault="00182C8E" w:rsidP="00A733B4">
      <w:pPr>
        <w:spacing w:after="0" w:line="240" w:lineRule="auto"/>
        <w:contextualSpacing/>
        <w:rPr>
          <w:rFonts w:ascii="Times New Roman" w:hAnsi="Times New Roman" w:cs="Times New Roman"/>
          <w:b/>
          <w:sz w:val="24"/>
          <w:szCs w:val="24"/>
        </w:rPr>
      </w:pPr>
    </w:p>
    <w:p w14:paraId="78DBE57B" w14:textId="77777777" w:rsidR="001631E5" w:rsidRPr="00E30A64" w:rsidRDefault="00D96A03" w:rsidP="00A733B4">
      <w:pPr>
        <w:spacing w:after="0" w:line="240" w:lineRule="auto"/>
        <w:contextualSpacing/>
        <w:rPr>
          <w:rFonts w:ascii="Times New Roman" w:hAnsi="Times New Roman" w:cs="Times New Roman"/>
          <w:b/>
          <w:color w:val="FF0000"/>
          <w:sz w:val="24"/>
          <w:szCs w:val="24"/>
        </w:rPr>
      </w:pPr>
      <w:r w:rsidRPr="00E30A64">
        <w:rPr>
          <w:rFonts w:ascii="Times New Roman" w:hAnsi="Times New Roman" w:cs="Times New Roman"/>
          <w:b/>
          <w:sz w:val="24"/>
          <w:szCs w:val="24"/>
        </w:rPr>
        <w:t>Systematic R</w:t>
      </w:r>
      <w:r w:rsidR="001631E5" w:rsidRPr="00E30A64">
        <w:rPr>
          <w:rFonts w:ascii="Times New Roman" w:hAnsi="Times New Roman" w:cs="Times New Roman"/>
          <w:b/>
          <w:sz w:val="24"/>
          <w:szCs w:val="24"/>
        </w:rPr>
        <w:t>eview:</w:t>
      </w:r>
    </w:p>
    <w:p w14:paraId="26FF98FF" w14:textId="442F4C2D" w:rsidR="00145F40" w:rsidRPr="00E30A64" w:rsidRDefault="00BF2231" w:rsidP="00A733B4">
      <w:pPr>
        <w:spacing w:after="0" w:line="240" w:lineRule="auto"/>
        <w:ind w:left="720"/>
        <w:contextualSpacing/>
        <w:rPr>
          <w:rFonts w:ascii="Times New Roman" w:hAnsi="Times New Roman" w:cs="Times New Roman"/>
          <w:sz w:val="24"/>
          <w:szCs w:val="24"/>
        </w:rPr>
      </w:pPr>
      <w:r>
        <w:rPr>
          <w:rFonts w:ascii="Times New Roman" w:hAnsi="Times New Roman" w:cs="Times New Roman"/>
          <w:sz w:val="24"/>
          <w:szCs w:val="24"/>
        </w:rPr>
        <w:t>These</w:t>
      </w:r>
      <w:r w:rsidR="00145F40" w:rsidRPr="00E30A64">
        <w:rPr>
          <w:rFonts w:ascii="Times New Roman" w:hAnsi="Times New Roman" w:cs="Times New Roman"/>
          <w:sz w:val="24"/>
          <w:szCs w:val="24"/>
        </w:rPr>
        <w:t xml:space="preserve"> reviews provide a summary of individual research studies that have investigated a phenomenon or question. This scientific technique uses explicit criteria for retrieval, assessment, and synthesis of evidence from individual studies and other research methods. </w:t>
      </w:r>
      <w:r w:rsidR="0043274D">
        <w:rPr>
          <w:rFonts w:ascii="Times New Roman" w:hAnsi="Times New Roman" w:cs="Times New Roman"/>
          <w:sz w:val="24"/>
          <w:szCs w:val="24"/>
        </w:rPr>
        <w:fldChar w:fldCharType="begin">
          <w:fldData xml:space="preserve">PEVuZE5vdGU+PENpdGU+PEF1dGhvcj5Gb3JyZXN0PC9BdXRob3I+PFllYXI+MjAwMjwvWWVhcj48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</w:fldData>
        </w:fldChar>
      </w:r>
      <w:r w:rsidR="005812C2">
        <w:rPr>
          <w:rFonts w:ascii="Times New Roman" w:hAnsi="Times New Roman" w:cs="Times New Roman"/>
          <w:sz w:val="24"/>
          <w:szCs w:val="24"/>
        </w:rPr>
        <w:instrText xml:space="preserve"> ADDIN EN.CITE </w:instrText>
      </w:r>
      <w:r w:rsidR="005812C2">
        <w:rPr>
          <w:rFonts w:ascii="Times New Roman" w:hAnsi="Times New Roman" w:cs="Times New Roman"/>
          <w:sz w:val="24"/>
          <w:szCs w:val="24"/>
        </w:rPr>
        <w:fldChar w:fldCharType="begin">
          <w:fldData xml:space="preserve">PEVuZE5vdGU+PENpdGU+PEF1dGhvcj5Gb3JyZXN0PC9BdXRob3I+PFllYXI+MjAwMjwvWWVhcj48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</w:fldData>
        </w:fldChar>
      </w:r>
      <w:r w:rsidR="005812C2">
        <w:rPr>
          <w:rFonts w:ascii="Times New Roman" w:hAnsi="Times New Roman" w:cs="Times New Roman"/>
          <w:sz w:val="24"/>
          <w:szCs w:val="24"/>
        </w:rPr>
        <w:instrText xml:space="preserve"> ADDIN EN.CITE.DATA </w:instrText>
      </w:r>
      <w:r w:rsidR="005812C2">
        <w:rPr>
          <w:rFonts w:ascii="Times New Roman" w:hAnsi="Times New Roman" w:cs="Times New Roman"/>
          <w:sz w:val="24"/>
          <w:szCs w:val="24"/>
        </w:rPr>
      </w:r>
      <w:r w:rsidR="005812C2">
        <w:rPr>
          <w:rFonts w:ascii="Times New Roman" w:hAnsi="Times New Roman" w:cs="Times New Roman"/>
          <w:sz w:val="24"/>
          <w:szCs w:val="24"/>
        </w:rPr>
        <w:fldChar w:fldCharType="end"/>
      </w:r>
      <w:r w:rsidR="0043274D">
        <w:rPr>
          <w:rFonts w:ascii="Times New Roman" w:hAnsi="Times New Roman" w:cs="Times New Roman"/>
          <w:sz w:val="24"/>
          <w:szCs w:val="24"/>
        </w:rPr>
      </w:r>
      <w:r w:rsidR="0043274D">
        <w:rPr>
          <w:rFonts w:ascii="Times New Roman" w:hAnsi="Times New Roman" w:cs="Times New Roman"/>
          <w:sz w:val="24"/>
          <w:szCs w:val="24"/>
        </w:rPr>
        <w:fldChar w:fldCharType="separate"/>
      </w:r>
      <w:r w:rsidR="0043274D">
        <w:rPr>
          <w:rFonts w:ascii="Times New Roman" w:hAnsi="Times New Roman" w:cs="Times New Roman"/>
          <w:noProof/>
          <w:sz w:val="24"/>
          <w:szCs w:val="24"/>
        </w:rPr>
        <w:t>(</w:t>
      </w:r>
      <w:hyperlink w:anchor="_ENREF_20" w:tooltip="Forrest, 2002 #82" w:history="1">
        <w:r w:rsidR="00EF2F10">
          <w:rPr>
            <w:rFonts w:ascii="Times New Roman" w:hAnsi="Times New Roman" w:cs="Times New Roman"/>
            <w:noProof/>
            <w:sz w:val="24"/>
            <w:szCs w:val="24"/>
          </w:rPr>
          <w:t>Forrest &amp; Miller, 2002</w:t>
        </w:r>
      </w:hyperlink>
      <w:r w:rsidR="0043274D">
        <w:rPr>
          <w:rFonts w:ascii="Times New Roman" w:hAnsi="Times New Roman" w:cs="Times New Roman"/>
          <w:noProof/>
          <w:sz w:val="24"/>
          <w:szCs w:val="24"/>
        </w:rPr>
        <w:t>)</w:t>
      </w:r>
      <w:r w:rsidR="0043274D">
        <w:rPr>
          <w:rFonts w:ascii="Times New Roman" w:hAnsi="Times New Roman" w:cs="Times New Roman"/>
          <w:sz w:val="24"/>
          <w:szCs w:val="24"/>
        </w:rPr>
        <w:fldChar w:fldCharType="end"/>
      </w:r>
    </w:p>
    <w:p w14:paraId="369D251C" w14:textId="77777777" w:rsidR="001631E5" w:rsidRPr="00E30A64" w:rsidRDefault="001631E5" w:rsidP="00A733B4">
      <w:pPr>
        <w:spacing w:after="0" w:line="240" w:lineRule="auto"/>
        <w:ind w:left="720"/>
        <w:contextualSpacing/>
        <w:rPr>
          <w:rFonts w:ascii="Times New Roman" w:hAnsi="Times New Roman" w:cs="Times New Roman"/>
          <w:sz w:val="24"/>
          <w:szCs w:val="24"/>
        </w:rPr>
      </w:pPr>
      <w:r w:rsidRPr="00E30A64">
        <w:rPr>
          <w:rFonts w:ascii="Times New Roman" w:hAnsi="Times New Roman" w:cs="Times New Roman"/>
          <w:color w:val="000000"/>
          <w:sz w:val="24"/>
          <w:szCs w:val="24"/>
        </w:rPr>
        <w:t xml:space="preserve"> </w:t>
      </w:r>
    </w:p>
    <w:p w14:paraId="45A57F09" w14:textId="77777777" w:rsidR="00EA4D86" w:rsidRDefault="00BE0CE1" w:rsidP="00A733B4">
      <w:pPr>
        <w:spacing w:after="0" w:line="240" w:lineRule="auto"/>
        <w:contextualSpacing/>
        <w:rPr>
          <w:sz w:val="20"/>
          <w:szCs w:val="18"/>
        </w:rPr>
      </w:pPr>
      <w:r>
        <w:rPr>
          <w:rFonts w:ascii="Times New Roman" w:hAnsi="Times New Roman" w:cs="Times New Roman"/>
          <w:b/>
          <w:sz w:val="24"/>
          <w:szCs w:val="24"/>
        </w:rPr>
        <w:t xml:space="preserve">Target Population (or At-risk group, </w:t>
      </w:r>
      <w:r w:rsidR="0047081D">
        <w:rPr>
          <w:rFonts w:ascii="Times New Roman" w:hAnsi="Times New Roman" w:cs="Times New Roman"/>
          <w:b/>
          <w:sz w:val="24"/>
          <w:szCs w:val="24"/>
        </w:rPr>
        <w:t xml:space="preserve">Priority Population </w:t>
      </w:r>
      <w:r>
        <w:rPr>
          <w:rFonts w:ascii="Times New Roman" w:hAnsi="Times New Roman" w:cs="Times New Roman"/>
          <w:b/>
          <w:sz w:val="24"/>
          <w:szCs w:val="24"/>
        </w:rPr>
        <w:t>or Population of interest):</w:t>
      </w:r>
      <w:r w:rsidR="00EA4D86" w:rsidRPr="00C0401D">
        <w:rPr>
          <w:sz w:val="20"/>
          <w:szCs w:val="18"/>
        </w:rPr>
        <w:t xml:space="preserve"> </w:t>
      </w:r>
    </w:p>
    <w:p w14:paraId="79074A44" w14:textId="3EB6B667" w:rsidR="00BE0CE1" w:rsidRPr="00EA4D86" w:rsidRDefault="00BD19FD" w:rsidP="00EA4D86">
      <w:pPr>
        <w:spacing w:after="0" w:line="240" w:lineRule="auto"/>
        <w:ind w:left="720"/>
        <w:contextualSpacing/>
        <w:rPr>
          <w:rFonts w:ascii="Times New Roman" w:hAnsi="Times New Roman" w:cs="Times New Roman"/>
          <w:b/>
          <w:sz w:val="24"/>
          <w:szCs w:val="24"/>
        </w:rPr>
      </w:pPr>
      <w:r w:rsidRPr="00BD19FD">
        <w:rPr>
          <w:rFonts w:ascii="Times New Roman" w:hAnsi="Times New Roman" w:cs="Times New Roman"/>
          <w:sz w:val="24"/>
          <w:szCs w:val="24"/>
        </w:rPr>
        <w:t>The population or community to which a given intervention is directed</w:t>
      </w:r>
      <w:r>
        <w:rPr>
          <w:rFonts w:ascii="Times New Roman" w:hAnsi="Times New Roman" w:cs="Times New Roman"/>
          <w:sz w:val="24"/>
          <w:szCs w:val="24"/>
        </w:rPr>
        <w:t>. The d</w:t>
      </w:r>
      <w:r w:rsidR="00EA4D86" w:rsidRPr="00EA4D86">
        <w:rPr>
          <w:rFonts w:ascii="Times New Roman" w:hAnsi="Times New Roman" w:cs="Times New Roman"/>
          <w:sz w:val="24"/>
          <w:szCs w:val="24"/>
        </w:rPr>
        <w:t>efined population group that has a health problem or that is at risk for acquiring a health problem due to risk behaviors or environmental risk.</w:t>
      </w:r>
      <w:r w:rsidR="00AF5688">
        <w:rPr>
          <w:rFonts w:ascii="Times New Roman" w:hAnsi="Times New Roman" w:cs="Times New Roman"/>
          <w:sz w:val="24"/>
          <w:szCs w:val="24"/>
        </w:rPr>
        <w:t xml:space="preserve"> </w:t>
      </w:r>
      <w:r w:rsidR="00AF5688">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&lt;EndNote&gt;&lt;Cite&gt;&lt;Year&gt;2011&lt;/Year&gt;&lt;RecNum&gt;77&lt;/RecNum&gt;&lt;DisplayText&gt;(Community Preventive Services Task Force, 2011)&lt;/DisplayText&gt;&lt;record&gt;&lt;rec-number&gt;77&lt;/rec-number&gt;&lt;foreign-keys&gt;&lt;key app="EN" db-id="wdfs0d2x20ast9eaetrp9waj5fttxre0rt5s"&gt;77&lt;/key&gt;&lt;/foreign-keys&gt;&lt;ref-type name="Web Page"&gt;12&lt;/ref-type&gt;&lt;contributors&gt;&lt;authors&gt;&lt;author&gt;Community Preventive Services Task Force,&lt;/author&gt;&lt;/authors&gt;&lt;/contributors&gt;&lt;titles&gt;&lt;title&gt;The Community Guide to Preventive Services&lt;/title&gt;&lt;/titles&gt;&lt;volume&gt;2011&lt;/volume&gt;&lt;number&gt;March 4 &lt;/number&gt;&lt;dates&gt;&lt;year&gt;2011&lt;/year&gt;&lt;/dates&gt;&lt;publisher&gt;Task Force for Preventive Services. Centers for Disease Control and Prevention&lt;/publisher&gt;&lt;urls&gt;&lt;related-urls&gt;&lt;url&gt;http://www.thecommunityguide.org&lt;/url&gt;&lt;/related-urls&gt;&lt;/urls&gt;&lt;/record&gt;&lt;/Cite&gt;&lt;/EndNote&gt;</w:instrText>
      </w:r>
      <w:r w:rsidR="00AF5688">
        <w:rPr>
          <w:rFonts w:ascii="Times New Roman" w:hAnsi="Times New Roman" w:cs="Times New Roman"/>
          <w:sz w:val="24"/>
          <w:szCs w:val="24"/>
        </w:rPr>
        <w:fldChar w:fldCharType="separate"/>
      </w:r>
      <w:r w:rsidR="005812C2">
        <w:rPr>
          <w:rFonts w:ascii="Times New Roman" w:hAnsi="Times New Roman" w:cs="Times New Roman"/>
          <w:noProof/>
          <w:sz w:val="24"/>
          <w:szCs w:val="24"/>
        </w:rPr>
        <w:t>(</w:t>
      </w:r>
      <w:hyperlink w:anchor="_ENREF_16" w:tooltip="Community Preventive Services Task Force, 2011 #77" w:history="1">
        <w:r w:rsidR="00EF2F10">
          <w:rPr>
            <w:rFonts w:ascii="Times New Roman" w:hAnsi="Times New Roman" w:cs="Times New Roman"/>
            <w:noProof/>
            <w:sz w:val="24"/>
            <w:szCs w:val="24"/>
          </w:rPr>
          <w:t>Community Preventive Services Task Force, 2011</w:t>
        </w:r>
      </w:hyperlink>
      <w:r w:rsidR="005812C2">
        <w:rPr>
          <w:rFonts w:ascii="Times New Roman" w:hAnsi="Times New Roman" w:cs="Times New Roman"/>
          <w:noProof/>
          <w:sz w:val="24"/>
          <w:szCs w:val="24"/>
        </w:rPr>
        <w:t>)</w:t>
      </w:r>
      <w:r w:rsidR="00AF5688">
        <w:rPr>
          <w:rFonts w:ascii="Times New Roman" w:hAnsi="Times New Roman" w:cs="Times New Roman"/>
          <w:sz w:val="24"/>
          <w:szCs w:val="24"/>
        </w:rPr>
        <w:fldChar w:fldCharType="end"/>
      </w:r>
    </w:p>
    <w:p w14:paraId="27B91647" w14:textId="77777777" w:rsidR="00BE0CE1" w:rsidRDefault="00BE0CE1" w:rsidP="00A733B4">
      <w:pPr>
        <w:spacing w:after="0" w:line="240" w:lineRule="auto"/>
        <w:contextualSpacing/>
        <w:rPr>
          <w:rFonts w:ascii="Times New Roman" w:hAnsi="Times New Roman" w:cs="Times New Roman"/>
          <w:b/>
          <w:sz w:val="24"/>
          <w:szCs w:val="24"/>
        </w:rPr>
      </w:pPr>
    </w:p>
    <w:p w14:paraId="02987A23" w14:textId="77777777" w:rsidR="001F5032" w:rsidRPr="00E30A64" w:rsidRDefault="001F5032" w:rsidP="00A733B4">
      <w:pPr>
        <w:spacing w:after="0" w:line="240" w:lineRule="auto"/>
        <w:contextualSpacing/>
        <w:rPr>
          <w:rFonts w:ascii="Times New Roman" w:hAnsi="Times New Roman" w:cs="Times New Roman"/>
          <w:b/>
          <w:sz w:val="24"/>
          <w:szCs w:val="24"/>
        </w:rPr>
      </w:pPr>
      <w:r w:rsidRPr="00E30A64">
        <w:rPr>
          <w:rFonts w:ascii="Times New Roman" w:hAnsi="Times New Roman" w:cs="Times New Roman"/>
          <w:b/>
          <w:sz w:val="24"/>
          <w:szCs w:val="24"/>
        </w:rPr>
        <w:t xml:space="preserve">Theory:                                                                                                                                                                                                                                                                   </w:t>
      </w:r>
    </w:p>
    <w:p w14:paraId="2E924A1C" w14:textId="3F9655FF" w:rsidR="00BF2231" w:rsidRPr="00E30A64" w:rsidRDefault="00BF2231" w:rsidP="00BF2231">
      <w:pPr>
        <w:spacing w:after="0" w:line="240" w:lineRule="auto"/>
        <w:ind w:left="720"/>
        <w:contextualSpacing/>
        <w:rPr>
          <w:rFonts w:ascii="Times New Roman" w:hAnsi="Times New Roman" w:cs="Times New Roman"/>
          <w:sz w:val="24"/>
          <w:szCs w:val="24"/>
        </w:rPr>
      </w:pPr>
      <w:r w:rsidRPr="00E30A64">
        <w:rPr>
          <w:rFonts w:ascii="Times New Roman" w:hAnsi="Times New Roman" w:cs="Times New Roman"/>
          <w:sz w:val="24"/>
          <w:szCs w:val="24"/>
        </w:rPr>
        <w:t xml:space="preserve">“A set of interrelated concepts, definitions, and propositions that present a systematic view of events or situations by specifying relations among variables in order to explain and predict the events of the situations.” </w:t>
      </w:r>
      <w:r w:rsidRPr="00E30A64">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&lt;EndNote&gt;&lt;Cite&gt;&lt;Author&gt;Cottrell&lt;/Author&gt;&lt;Year&gt;1999&lt;/Year&gt;&lt;RecNum&gt;42&lt;/RecNum&gt;&lt;DisplayText&gt;(Cottrell, Girvan, &amp;amp; McKenzie, 1999)&lt;/DisplayText&gt;&lt;record&gt;&lt;rec-number&gt;42&lt;/rec-number&gt;&lt;foreign-keys&gt;&lt;key app="EN" db-id="wdfs0d2x20ast9eaetrp9waj5fttxre0rt5s"&gt;42&lt;/key&gt;&lt;key app="ENWeb" db-id=""&gt;0&lt;/key&gt;&lt;/foreign-keys&gt;&lt;ref-type name="Book"&gt;6&lt;/ref-type&gt;&lt;contributors&gt;&lt;authors&gt;&lt;author&gt;Cottrell,&lt;/author&gt;&lt;author&gt;Girvan,&lt;/author&gt;&lt;author&gt;McKenzie,&lt;/author&gt;&lt;/authors&gt;&lt;secondary-authors&gt;&lt;author&gt;Allyn and Bacon&lt;/author&gt;&lt;/secondary-authors&gt;&lt;/contributors&gt;&lt;titles&gt;&lt;title&gt;Principles &amp;amp; Foundations of Health Promotion and Education&lt;/title&gt;&lt;/titles&gt;&lt;dates&gt;&lt;year&gt;1999&lt;/year&gt;&lt;/dates&gt;&lt;publisher&gt;Needham Heights&lt;/publisher&gt;&lt;urls&gt;&lt;/urls&gt;&lt;/record&gt;&lt;/Cite&gt;&lt;/EndNote&gt;</w:instrText>
      </w:r>
      <w:r w:rsidRPr="00E30A64">
        <w:rPr>
          <w:rFonts w:ascii="Times New Roman" w:hAnsi="Times New Roman" w:cs="Times New Roman"/>
          <w:sz w:val="24"/>
          <w:szCs w:val="24"/>
        </w:rPr>
        <w:fldChar w:fldCharType="separate"/>
      </w:r>
      <w:r w:rsidR="00306F79">
        <w:rPr>
          <w:rFonts w:ascii="Times New Roman" w:hAnsi="Times New Roman" w:cs="Times New Roman"/>
          <w:noProof/>
          <w:sz w:val="24"/>
          <w:szCs w:val="24"/>
        </w:rPr>
        <w:t>(</w:t>
      </w:r>
      <w:hyperlink w:anchor="_ENREF_18" w:tooltip="Cottrell, 1999 #42" w:history="1">
        <w:r w:rsidR="00EF2F10">
          <w:rPr>
            <w:rFonts w:ascii="Times New Roman" w:hAnsi="Times New Roman" w:cs="Times New Roman"/>
            <w:noProof/>
            <w:sz w:val="24"/>
            <w:szCs w:val="24"/>
          </w:rPr>
          <w:t>Cottrell, Girvan, &amp; McKenzie, 1999</w:t>
        </w:r>
      </w:hyperlink>
      <w:r w:rsidR="00306F79">
        <w:rPr>
          <w:rFonts w:ascii="Times New Roman" w:hAnsi="Times New Roman" w:cs="Times New Roman"/>
          <w:noProof/>
          <w:sz w:val="24"/>
          <w:szCs w:val="24"/>
        </w:rPr>
        <w:t>)</w:t>
      </w:r>
      <w:r w:rsidRPr="00E30A64">
        <w:rPr>
          <w:rFonts w:ascii="Times New Roman" w:hAnsi="Times New Roman" w:cs="Times New Roman"/>
          <w:sz w:val="24"/>
          <w:szCs w:val="24"/>
        </w:rPr>
        <w:fldChar w:fldCharType="end"/>
      </w:r>
    </w:p>
    <w:p w14:paraId="3D31F342" w14:textId="0E8170CF" w:rsidR="001F5032" w:rsidRPr="00E30A64" w:rsidRDefault="001F5032" w:rsidP="00A733B4">
      <w:pPr>
        <w:spacing w:after="0" w:line="240" w:lineRule="auto"/>
        <w:ind w:left="720"/>
        <w:contextualSpacing/>
        <w:rPr>
          <w:rFonts w:ascii="Times New Roman" w:hAnsi="Times New Roman" w:cs="Times New Roman"/>
          <w:sz w:val="24"/>
          <w:szCs w:val="24"/>
        </w:rPr>
      </w:pPr>
      <w:r w:rsidRPr="00E30A64">
        <w:rPr>
          <w:rFonts w:ascii="Times New Roman" w:hAnsi="Times New Roman" w:cs="Times New Roman"/>
          <w:sz w:val="24"/>
          <w:szCs w:val="24"/>
        </w:rPr>
        <w:t xml:space="preserve">Program planners use theory to investigate answers to the questions of “why,” “what,” and “how” health problems should be addressed. Theory guides the search for reasons why people engage in certain behaviors. Theory also helps suggest </w:t>
      </w:r>
      <w:r w:rsidR="00BF2231">
        <w:rPr>
          <w:rFonts w:ascii="Times New Roman" w:hAnsi="Times New Roman" w:cs="Times New Roman"/>
          <w:sz w:val="24"/>
          <w:szCs w:val="24"/>
        </w:rPr>
        <w:t>change methods</w:t>
      </w:r>
      <w:r w:rsidR="00BF2231" w:rsidRPr="00E30A64">
        <w:rPr>
          <w:rFonts w:ascii="Times New Roman" w:hAnsi="Times New Roman" w:cs="Times New Roman"/>
          <w:sz w:val="24"/>
          <w:szCs w:val="24"/>
        </w:rPr>
        <w:t xml:space="preserve"> </w:t>
      </w:r>
      <w:r w:rsidRPr="00E30A64">
        <w:rPr>
          <w:rFonts w:ascii="Times New Roman" w:hAnsi="Times New Roman" w:cs="Times New Roman"/>
          <w:sz w:val="24"/>
          <w:szCs w:val="24"/>
        </w:rPr>
        <w:t xml:space="preserve">and identify which indicators should be monitored and measured during program evaluation. Therefore, theory can provide a road map for studying problems, developing appropriate interventions, and evaluating their successes. </w:t>
      </w:r>
      <w:r w:rsidR="00545F00" w:rsidRPr="00E30A64">
        <w:rPr>
          <w:rFonts w:ascii="Times New Roman" w:hAnsi="Times New Roman" w:cs="Times New Roman"/>
          <w:sz w:val="24"/>
          <w:szCs w:val="24"/>
        </w:rPr>
        <w:fldChar w:fldCharType="begin"/>
      </w:r>
      <w:r w:rsidR="005812C2">
        <w:rPr>
          <w:rFonts w:ascii="Times New Roman" w:hAnsi="Times New Roman" w:cs="Times New Roman"/>
          <w:sz w:val="24"/>
          <w:szCs w:val="24"/>
        </w:rPr>
        <w:instrText xml:space="preserve"> ADDIN EN.CITE &lt;EndNote&gt;&lt;Cite&gt;&lt;Author&gt;National Institutes of Health&lt;/Author&gt;&lt;Year&gt;2005&lt;/Year&gt;&lt;RecNum&gt;46&lt;/RecNum&gt;&lt;DisplayText&gt;(National Institutes of Health, 2005)&lt;/DisplayText&gt;&lt;record&gt;&lt;rec-number&gt;46&lt;/rec-number&gt;&lt;foreign-keys&gt;&lt;key app="EN" db-id="wdfs0d2x20ast9eaetrp9waj5fttxre0rt5s"&gt;46&lt;/key&gt;&lt;/foreign-keys&gt;&lt;ref-type name="Web Page"&gt;12&lt;/ref-type&gt;&lt;contributors&gt;&lt;authors&gt;&lt;author&gt;National Institutes of Health,&lt;/author&gt;&lt;/authors&gt;&lt;/contributors&gt;&lt;titles&gt;&lt;title&gt;Theory at a Glance: A Guide for Health Promotion Practice&lt;/title&gt;&lt;/titles&gt;&lt;edition&gt;2nd Ed.&lt;/edition&gt;&lt;dates&gt;&lt;year&gt;2005&lt;/year&gt;&lt;/dates&gt;&lt;isbn&gt;NIH Publication No. 05-3896&lt;/isbn&gt;&lt;urls&gt;&lt;related-urls&gt;&lt;url&gt;www.cancer.gov/cancertopics/cancerlibrary/theory.pdf&lt;/url&gt;&lt;/related-urls&gt;&lt;/urls&gt;&lt;/record&gt;&lt;/Cite&gt;&lt;/EndNote&gt;</w:instrText>
      </w:r>
      <w:r w:rsidR="00545F00" w:rsidRPr="00E30A64">
        <w:rPr>
          <w:rFonts w:ascii="Times New Roman" w:hAnsi="Times New Roman" w:cs="Times New Roman"/>
          <w:sz w:val="24"/>
          <w:szCs w:val="24"/>
        </w:rPr>
        <w:fldChar w:fldCharType="separate"/>
      </w:r>
      <w:r w:rsidR="0028603D" w:rsidRPr="00E30A64">
        <w:rPr>
          <w:rFonts w:ascii="Times New Roman" w:hAnsi="Times New Roman" w:cs="Times New Roman"/>
          <w:noProof/>
          <w:sz w:val="24"/>
          <w:szCs w:val="24"/>
        </w:rPr>
        <w:t>(</w:t>
      </w:r>
      <w:hyperlink w:anchor="_ENREF_34" w:tooltip="National Institutes of Health, 2005 #46" w:history="1">
        <w:r w:rsidR="00EF2F10" w:rsidRPr="00E30A64">
          <w:rPr>
            <w:rFonts w:ascii="Times New Roman" w:hAnsi="Times New Roman" w:cs="Times New Roman"/>
            <w:noProof/>
            <w:sz w:val="24"/>
            <w:szCs w:val="24"/>
          </w:rPr>
          <w:t>National Institutes of Health, 2005</w:t>
        </w:r>
      </w:hyperlink>
      <w:r w:rsidR="0028603D" w:rsidRPr="00E30A64">
        <w:rPr>
          <w:rFonts w:ascii="Times New Roman" w:hAnsi="Times New Roman" w:cs="Times New Roman"/>
          <w:noProof/>
          <w:sz w:val="24"/>
          <w:szCs w:val="24"/>
        </w:rPr>
        <w:t>)</w:t>
      </w:r>
      <w:r w:rsidR="00545F00" w:rsidRPr="00E30A64">
        <w:rPr>
          <w:rFonts w:ascii="Times New Roman" w:hAnsi="Times New Roman" w:cs="Times New Roman"/>
          <w:sz w:val="24"/>
          <w:szCs w:val="24"/>
        </w:rPr>
        <w:fldChar w:fldCharType="end"/>
      </w:r>
      <w:r w:rsidR="001E1D81" w:rsidRPr="00E30A64">
        <w:rPr>
          <w:rFonts w:ascii="Times New Roman" w:hAnsi="Times New Roman" w:cs="Times New Roman"/>
          <w:sz w:val="24"/>
          <w:szCs w:val="24"/>
        </w:rPr>
        <w:t xml:space="preserve"> </w:t>
      </w:r>
    </w:p>
    <w:p w14:paraId="404E08B6" w14:textId="77777777" w:rsidR="004423E7" w:rsidRPr="00E30A64" w:rsidRDefault="004423E7" w:rsidP="00A733B4">
      <w:pPr>
        <w:spacing w:after="0" w:line="240" w:lineRule="auto"/>
        <w:ind w:left="720"/>
        <w:contextualSpacing/>
        <w:rPr>
          <w:rFonts w:ascii="Times New Roman" w:hAnsi="Times New Roman" w:cs="Times New Roman"/>
          <w:sz w:val="24"/>
          <w:szCs w:val="24"/>
        </w:rPr>
      </w:pPr>
    </w:p>
    <w:p w14:paraId="0CB110E0" w14:textId="77777777" w:rsidR="001F5032" w:rsidRPr="00AF5688" w:rsidRDefault="001F5032" w:rsidP="00A733B4">
      <w:pPr>
        <w:spacing w:after="0" w:line="240" w:lineRule="auto"/>
        <w:contextualSpacing/>
        <w:rPr>
          <w:rFonts w:ascii="Times New Roman" w:hAnsi="Times New Roman" w:cs="Times New Roman"/>
          <w:b/>
          <w:sz w:val="24"/>
          <w:szCs w:val="24"/>
        </w:rPr>
      </w:pPr>
      <w:r w:rsidRPr="00AF5688">
        <w:rPr>
          <w:rFonts w:ascii="Times New Roman" w:hAnsi="Times New Roman" w:cs="Times New Roman"/>
          <w:b/>
          <w:sz w:val="24"/>
          <w:szCs w:val="24"/>
        </w:rPr>
        <w:t>Valid:</w:t>
      </w:r>
    </w:p>
    <w:p w14:paraId="7FE12448" w14:textId="64DA960A" w:rsidR="009075DC" w:rsidRPr="00E30A64" w:rsidRDefault="001F5032" w:rsidP="00A733B4">
      <w:pPr>
        <w:pStyle w:val="Default"/>
        <w:ind w:left="720"/>
        <w:contextualSpacing/>
        <w:rPr>
          <w:rFonts w:ascii="Times New Roman" w:hAnsi="Times New Roman" w:cs="Times New Roman"/>
        </w:rPr>
      </w:pPr>
      <w:r w:rsidRPr="00AF5688">
        <w:rPr>
          <w:rFonts w:ascii="Times New Roman" w:hAnsi="Times New Roman" w:cs="Times New Roman"/>
        </w:rPr>
        <w:t>Valid is well-grounded or justifiable; being at</w:t>
      </w:r>
      <w:r w:rsidR="009C4E96" w:rsidRPr="00AF5688">
        <w:rPr>
          <w:rFonts w:ascii="Times New Roman" w:hAnsi="Times New Roman" w:cs="Times New Roman"/>
        </w:rPr>
        <w:t xml:space="preserve"> once relevant and meaningful. </w:t>
      </w:r>
      <w:r w:rsidR="00C312FD" w:rsidRPr="00AF5688">
        <w:rPr>
          <w:rFonts w:ascii="Times New Roman" w:hAnsi="Times New Roman" w:cs="Times New Roman"/>
        </w:rPr>
        <w:fldChar w:fldCharType="begin"/>
      </w:r>
      <w:r w:rsidR="00EF2F10">
        <w:rPr>
          <w:rFonts w:ascii="Times New Roman" w:hAnsi="Times New Roman" w:cs="Times New Roman"/>
        </w:rPr>
        <w:instrText xml:space="preserve"> ADDIN EN.CITE &lt;EndNote&gt;&lt;Cite&gt;&lt;Author&gt;Public Health Accreditation Board&lt;/Author&gt;&lt;Year&gt;2011&lt;/Year&gt;&lt;RecNum&gt;13&lt;/RecNum&gt;&lt;DisplayText&gt;(Public Health Accreditation Board, 2011)&lt;/DisplayText&gt;&lt;record&gt;&lt;rec-number&gt;13&lt;/rec-number&gt;&lt;foreign-keys&gt;&lt;key app="EN" db-id="wdfs0d2x20ast9eaetrp9waj5fttxre0rt5s"&gt;13&lt;/key&gt;&lt;key app="ENWeb" db-id=""&gt;0&lt;/key&gt;&lt;/foreign-keys&gt;&lt;ref-type name="Web Page"&gt;12&lt;/ref-type&gt;&lt;contributors&gt;&lt;authors&gt;&lt;author&gt;Public Health Accreditation Board,&lt;/author&gt;&lt;/authors&gt;&lt;/contributors&gt;&lt;titles&gt;&lt;title&gt;Public Health Accreditation Board Acronyms and Glossary of Terms&lt;/title&gt;&lt;/titles&gt;&lt;volume&gt;2012&lt;/volume&gt;&lt;number&gt;June 29&lt;/number&gt;&lt;dates&gt;&lt;year&gt;2011&lt;/year&gt;&lt;/dates&gt;&lt;urls&gt;&lt;related-urls&gt;&lt;url&gt;http://www.phaboard.org/wp-content/uploads/PHAB-Acronyms-and-Glossary-of-Terms-Version-1.0.pdf&lt;/url&gt;&lt;/related-urls&gt;&lt;/urls&gt;&lt;/record&gt;&lt;/Cite&gt;&lt;/EndNote&gt;</w:instrText>
      </w:r>
      <w:r w:rsidR="00C312FD" w:rsidRPr="00AF5688">
        <w:rPr>
          <w:rFonts w:ascii="Times New Roman" w:hAnsi="Times New Roman" w:cs="Times New Roman"/>
        </w:rPr>
        <w:fldChar w:fldCharType="separate"/>
      </w:r>
      <w:r w:rsidR="00EF2F10">
        <w:rPr>
          <w:rFonts w:ascii="Times New Roman" w:hAnsi="Times New Roman" w:cs="Times New Roman"/>
          <w:noProof/>
        </w:rPr>
        <w:t>(</w:t>
      </w:r>
      <w:hyperlink w:anchor="_ENREF_37" w:tooltip="Public Health Accreditation Board, 2011 #13" w:history="1">
        <w:r w:rsidR="00EF2F10">
          <w:rPr>
            <w:rFonts w:ascii="Times New Roman" w:hAnsi="Times New Roman" w:cs="Times New Roman"/>
            <w:noProof/>
          </w:rPr>
          <w:t>Public Health Accreditation Board, 2011</w:t>
        </w:r>
      </w:hyperlink>
      <w:r w:rsidR="00EF2F10">
        <w:rPr>
          <w:rFonts w:ascii="Times New Roman" w:hAnsi="Times New Roman" w:cs="Times New Roman"/>
          <w:noProof/>
        </w:rPr>
        <w:t>)</w:t>
      </w:r>
      <w:r w:rsidR="00C312FD" w:rsidRPr="00AF5688">
        <w:rPr>
          <w:rFonts w:ascii="Times New Roman" w:hAnsi="Times New Roman" w:cs="Times New Roman"/>
        </w:rPr>
        <w:fldChar w:fldCharType="end"/>
      </w:r>
      <w:r w:rsidR="00841E98" w:rsidRPr="00AF5688">
        <w:rPr>
          <w:rFonts w:ascii="Times New Roman" w:hAnsi="Times New Roman" w:cs="Times New Roman"/>
        </w:rPr>
        <w:t xml:space="preserve"> </w:t>
      </w:r>
    </w:p>
    <w:p w14:paraId="7B39E639" w14:textId="77777777" w:rsidR="00DF2F8D" w:rsidRPr="00E30A64" w:rsidRDefault="00DF2F8D" w:rsidP="00D96A03">
      <w:pPr>
        <w:spacing w:after="0" w:line="240" w:lineRule="auto"/>
        <w:contextualSpacing/>
        <w:rPr>
          <w:rFonts w:ascii="Times New Roman" w:hAnsi="Times New Roman" w:cs="Times New Roman"/>
          <w:sz w:val="24"/>
          <w:szCs w:val="24"/>
        </w:rPr>
      </w:pPr>
    </w:p>
    <w:p w14:paraId="77421383" w14:textId="77777777" w:rsidR="00D96A03" w:rsidRPr="00E30A64" w:rsidRDefault="00D96A03" w:rsidP="00D96A03">
      <w:pPr>
        <w:spacing w:after="0" w:line="240" w:lineRule="auto"/>
        <w:contextualSpacing/>
        <w:rPr>
          <w:rFonts w:ascii="Times New Roman" w:hAnsi="Times New Roman" w:cs="Times New Roman"/>
          <w:sz w:val="24"/>
          <w:szCs w:val="24"/>
        </w:rPr>
      </w:pPr>
    </w:p>
    <w:p w14:paraId="3CF37DB4" w14:textId="77777777" w:rsidR="00DF2F8D" w:rsidRPr="00E30A64" w:rsidRDefault="00DF2F8D" w:rsidP="00A733B4">
      <w:pPr>
        <w:spacing w:after="0" w:line="240" w:lineRule="auto"/>
        <w:contextualSpacing/>
        <w:rPr>
          <w:rFonts w:ascii="Times New Roman" w:hAnsi="Times New Roman" w:cs="Times New Roman"/>
          <w:sz w:val="24"/>
          <w:szCs w:val="24"/>
        </w:rPr>
        <w:sectPr w:rsidR="00DF2F8D" w:rsidRPr="00E30A64">
          <w:headerReference w:type="default" r:id="rId10"/>
          <w:footerReference w:type="default" r:id="rId11"/>
          <w:pgSz w:w="12240" w:h="15840"/>
          <w:pgMar w:top="1440" w:right="1440" w:bottom="1440" w:left="1440" w:header="720" w:footer="720" w:gutter="0"/>
          <w:cols w:space="720"/>
          <w:docGrid w:linePitch="360"/>
        </w:sectPr>
      </w:pPr>
    </w:p>
    <w:p w14:paraId="642A38A2" w14:textId="77777777" w:rsidR="009B2932" w:rsidRDefault="00DF2F8D" w:rsidP="002020FB">
      <w:pPr>
        <w:spacing w:after="0" w:line="240" w:lineRule="auto"/>
        <w:contextualSpacing/>
        <w:jc w:val="center"/>
        <w:rPr>
          <w:rFonts w:ascii="Times New Roman" w:hAnsi="Times New Roman" w:cs="Times New Roman"/>
          <w:b/>
          <w:sz w:val="24"/>
          <w:szCs w:val="24"/>
        </w:rPr>
      </w:pPr>
      <w:r w:rsidRPr="00E30A64">
        <w:rPr>
          <w:rFonts w:ascii="Times New Roman" w:hAnsi="Times New Roman" w:cs="Times New Roman"/>
          <w:b/>
          <w:sz w:val="24"/>
          <w:szCs w:val="24"/>
        </w:rPr>
        <w:lastRenderedPageBreak/>
        <w:t>References</w:t>
      </w:r>
    </w:p>
    <w:p w14:paraId="42CB7B50" w14:textId="77777777" w:rsidR="00E30A64" w:rsidRPr="00E30A64" w:rsidRDefault="00E30A64" w:rsidP="00A733B4">
      <w:pPr>
        <w:spacing w:after="0" w:line="240" w:lineRule="auto"/>
        <w:contextualSpacing/>
        <w:rPr>
          <w:rFonts w:ascii="Times New Roman" w:hAnsi="Times New Roman" w:cs="Times New Roman"/>
          <w:sz w:val="24"/>
          <w:szCs w:val="24"/>
        </w:rPr>
      </w:pPr>
    </w:p>
    <w:p w14:paraId="3B0374EB" w14:textId="6AA27CE8" w:rsidR="00EF2F10" w:rsidRPr="00EF2F10" w:rsidRDefault="00545F00" w:rsidP="00EF2F10">
      <w:pPr>
        <w:spacing w:after="0" w:line="240" w:lineRule="auto"/>
        <w:ind w:left="720" w:hanging="720"/>
        <w:rPr>
          <w:rFonts w:ascii="Times New Roman" w:hAnsi="Times New Roman" w:cs="Times New Roman"/>
          <w:noProof/>
          <w:sz w:val="24"/>
          <w:szCs w:val="24"/>
        </w:rPr>
      </w:pPr>
      <w:r w:rsidRPr="00E30A64">
        <w:rPr>
          <w:noProof/>
          <w:szCs w:val="24"/>
        </w:rPr>
        <w:fldChar w:fldCharType="begin"/>
      </w:r>
      <w:r w:rsidR="00D01DEE" w:rsidRPr="00E30A64">
        <w:rPr>
          <w:szCs w:val="24"/>
        </w:rPr>
        <w:instrText xml:space="preserve"> ADDIN EN.REFLIST </w:instrText>
      </w:r>
      <w:r w:rsidRPr="00E30A64">
        <w:rPr>
          <w:noProof/>
          <w:szCs w:val="24"/>
        </w:rPr>
        <w:fldChar w:fldCharType="separate"/>
      </w:r>
      <w:bookmarkStart w:id="56" w:name="_ENREF_1"/>
      <w:r w:rsidR="00EF2F10" w:rsidRPr="00EF2F10">
        <w:rPr>
          <w:rFonts w:ascii="Times New Roman" w:hAnsi="Times New Roman" w:cs="Times New Roman"/>
          <w:noProof/>
          <w:sz w:val="24"/>
          <w:szCs w:val="24"/>
        </w:rPr>
        <w:t xml:space="preserve">Agency for Toxic Substances and Disease Registry (ATSDR). (2009). Glossary of Terms  Retrieved July 3, 2012, from </w:t>
      </w:r>
      <w:hyperlink r:id="rId12" w:history="1">
        <w:r w:rsidR="00EF2F10" w:rsidRPr="00EF2F10">
          <w:rPr>
            <w:rStyle w:val="Hyperlink"/>
            <w:rFonts w:ascii="Times New Roman" w:hAnsi="Times New Roman" w:cs="Times New Roman"/>
            <w:noProof/>
            <w:sz w:val="24"/>
            <w:szCs w:val="24"/>
          </w:rPr>
          <w:t>http://www.atsdr.cdc.gov/glossary.html</w:t>
        </w:r>
        <w:bookmarkEnd w:id="56"/>
      </w:hyperlink>
    </w:p>
    <w:p w14:paraId="2BF999E1" w14:textId="77777777" w:rsidR="00EF2F10" w:rsidRPr="00EF2F10" w:rsidRDefault="00EF2F10" w:rsidP="00EF2F10">
      <w:pPr>
        <w:spacing w:after="0" w:line="240" w:lineRule="auto"/>
        <w:ind w:left="720" w:hanging="720"/>
        <w:rPr>
          <w:rFonts w:ascii="Times New Roman" w:hAnsi="Times New Roman" w:cs="Times New Roman"/>
          <w:noProof/>
          <w:sz w:val="24"/>
          <w:szCs w:val="24"/>
        </w:rPr>
      </w:pPr>
      <w:bookmarkStart w:id="57" w:name="_ENREF_2"/>
      <w:r w:rsidRPr="00EF2F10">
        <w:rPr>
          <w:rFonts w:ascii="Times New Roman" w:hAnsi="Times New Roman" w:cs="Times New Roman"/>
          <w:noProof/>
          <w:sz w:val="24"/>
          <w:szCs w:val="24"/>
        </w:rPr>
        <w:t xml:space="preserve">Altschuld, J. W., &amp; Kumar, D. D. (2010). </w:t>
      </w:r>
      <w:r w:rsidRPr="00EF2F10">
        <w:rPr>
          <w:rFonts w:ascii="Times New Roman" w:hAnsi="Times New Roman" w:cs="Times New Roman"/>
          <w:i/>
          <w:noProof/>
          <w:sz w:val="24"/>
          <w:szCs w:val="24"/>
        </w:rPr>
        <w:t>Needs Assessment: An Overview</w:t>
      </w:r>
      <w:r w:rsidRPr="00EF2F10">
        <w:rPr>
          <w:rFonts w:ascii="Times New Roman" w:hAnsi="Times New Roman" w:cs="Times New Roman"/>
          <w:noProof/>
          <w:sz w:val="24"/>
          <w:szCs w:val="24"/>
        </w:rPr>
        <w:t>. Thousand Oaks, CA: Sage Publications.</w:t>
      </w:r>
      <w:bookmarkEnd w:id="57"/>
    </w:p>
    <w:p w14:paraId="537A0760" w14:textId="77777777" w:rsidR="00EF2F10" w:rsidRPr="00EF2F10" w:rsidRDefault="00EF2F10" w:rsidP="00EF2F10">
      <w:pPr>
        <w:spacing w:after="0" w:line="240" w:lineRule="auto"/>
        <w:ind w:left="720" w:hanging="720"/>
        <w:rPr>
          <w:rFonts w:ascii="Times New Roman" w:hAnsi="Times New Roman" w:cs="Times New Roman"/>
          <w:noProof/>
          <w:sz w:val="24"/>
          <w:szCs w:val="24"/>
        </w:rPr>
      </w:pPr>
      <w:bookmarkStart w:id="58" w:name="_ENREF_3"/>
      <w:r w:rsidRPr="00EF2F10">
        <w:rPr>
          <w:rFonts w:ascii="Times New Roman" w:hAnsi="Times New Roman" w:cs="Times New Roman"/>
          <w:noProof/>
          <w:sz w:val="24"/>
          <w:szCs w:val="24"/>
        </w:rPr>
        <w:t xml:space="preserve">Bartholomew, L. K., Parcel, G. S., Kok, G., Gottlieb, N. H., &amp; Fernandez, M. (2011). </w:t>
      </w:r>
      <w:r w:rsidRPr="00EF2F10">
        <w:rPr>
          <w:rFonts w:ascii="Times New Roman" w:hAnsi="Times New Roman" w:cs="Times New Roman"/>
          <w:i/>
          <w:noProof/>
          <w:sz w:val="24"/>
          <w:szCs w:val="24"/>
        </w:rPr>
        <w:t>Planning Health Promotion Programs: An Intervention Mapping Approach</w:t>
      </w:r>
      <w:r w:rsidRPr="00EF2F10">
        <w:rPr>
          <w:rFonts w:ascii="Times New Roman" w:hAnsi="Times New Roman" w:cs="Times New Roman"/>
          <w:noProof/>
          <w:sz w:val="24"/>
          <w:szCs w:val="24"/>
        </w:rPr>
        <w:t xml:space="preserve"> (4th ed.). San Francisco: Jossey-Bass.</w:t>
      </w:r>
      <w:bookmarkEnd w:id="58"/>
    </w:p>
    <w:p w14:paraId="51617437" w14:textId="3043AE91" w:rsidR="00EF2F10" w:rsidRPr="00EF2F10" w:rsidRDefault="00EF2F10" w:rsidP="00EF2F10">
      <w:pPr>
        <w:spacing w:after="0" w:line="240" w:lineRule="auto"/>
        <w:ind w:left="720" w:hanging="720"/>
        <w:rPr>
          <w:rFonts w:ascii="Times New Roman" w:hAnsi="Times New Roman" w:cs="Times New Roman"/>
          <w:noProof/>
          <w:sz w:val="24"/>
          <w:szCs w:val="24"/>
        </w:rPr>
      </w:pPr>
      <w:bookmarkStart w:id="59" w:name="_ENREF_4"/>
      <w:r w:rsidRPr="00EF2F10">
        <w:rPr>
          <w:rFonts w:ascii="Times New Roman" w:hAnsi="Times New Roman" w:cs="Times New Roman"/>
          <w:noProof/>
          <w:sz w:val="24"/>
          <w:szCs w:val="24"/>
        </w:rPr>
        <w:t xml:space="preserve">Beaulieu. (2002). Mapping the Assets of Your Community: A Key Component for Building Local Capacity  Retrieved August 10, 2012, from </w:t>
      </w:r>
      <w:hyperlink r:id="rId13" w:history="1">
        <w:r w:rsidRPr="00EF2F10">
          <w:rPr>
            <w:rStyle w:val="Hyperlink"/>
            <w:rFonts w:ascii="Times New Roman" w:hAnsi="Times New Roman" w:cs="Times New Roman"/>
            <w:noProof/>
            <w:sz w:val="24"/>
            <w:szCs w:val="24"/>
          </w:rPr>
          <w:t>http://www.nebhands.nebraska.edu/files/227_asset_mapping.pdf</w:t>
        </w:r>
        <w:bookmarkEnd w:id="59"/>
      </w:hyperlink>
    </w:p>
    <w:p w14:paraId="08516600" w14:textId="389EC552" w:rsidR="00EF2F10" w:rsidRPr="00EF2F10" w:rsidRDefault="00EF2F10" w:rsidP="00EF2F10">
      <w:pPr>
        <w:spacing w:after="0" w:line="240" w:lineRule="auto"/>
        <w:ind w:left="720" w:hanging="720"/>
        <w:rPr>
          <w:rFonts w:ascii="Times New Roman" w:hAnsi="Times New Roman" w:cs="Times New Roman"/>
          <w:noProof/>
          <w:sz w:val="24"/>
          <w:szCs w:val="24"/>
        </w:rPr>
      </w:pPr>
      <w:bookmarkStart w:id="60" w:name="_ENREF_5"/>
      <w:r w:rsidRPr="00EF2F10">
        <w:rPr>
          <w:rFonts w:ascii="Times New Roman" w:hAnsi="Times New Roman" w:cs="Times New Roman"/>
          <w:noProof/>
          <w:sz w:val="24"/>
          <w:szCs w:val="24"/>
        </w:rPr>
        <w:t xml:space="preserve">Britannica Digial Learning Editorial Board. (2013a). Nonprobability Sampling. </w:t>
      </w:r>
      <w:r w:rsidRPr="00EF2F10">
        <w:rPr>
          <w:rFonts w:ascii="Times New Roman" w:hAnsi="Times New Roman" w:cs="Times New Roman"/>
          <w:i/>
          <w:noProof/>
          <w:sz w:val="24"/>
          <w:szCs w:val="24"/>
        </w:rPr>
        <w:t>Encyclopædia Britannica Online Academic Edition</w:t>
      </w:r>
      <w:r w:rsidRPr="00EF2F10">
        <w:rPr>
          <w:rFonts w:ascii="Times New Roman" w:hAnsi="Times New Roman" w:cs="Times New Roman"/>
          <w:noProof/>
          <w:sz w:val="24"/>
          <w:szCs w:val="24"/>
        </w:rPr>
        <w:t xml:space="preserve">, from </w:t>
      </w:r>
      <w:hyperlink r:id="rId14" w:history="1">
        <w:r w:rsidRPr="00EF2F10">
          <w:rPr>
            <w:rStyle w:val="Hyperlink"/>
            <w:rFonts w:ascii="Times New Roman" w:hAnsi="Times New Roman" w:cs="Times New Roman"/>
            <w:noProof/>
            <w:sz w:val="24"/>
            <w:szCs w:val="24"/>
          </w:rPr>
          <w:t>http://www.britannica.com/EBchecked/topic/307522/nonprobability-sampling</w:t>
        </w:r>
        <w:bookmarkEnd w:id="60"/>
      </w:hyperlink>
    </w:p>
    <w:p w14:paraId="02CED6CB" w14:textId="678C7BBF" w:rsidR="00EF2F10" w:rsidRPr="00EF2F10" w:rsidRDefault="00EF2F10" w:rsidP="00EF2F10">
      <w:pPr>
        <w:spacing w:after="0" w:line="240" w:lineRule="auto"/>
        <w:ind w:left="720" w:hanging="720"/>
        <w:rPr>
          <w:rFonts w:ascii="Times New Roman" w:hAnsi="Times New Roman" w:cs="Times New Roman"/>
          <w:noProof/>
          <w:sz w:val="24"/>
          <w:szCs w:val="24"/>
        </w:rPr>
      </w:pPr>
      <w:bookmarkStart w:id="61" w:name="_ENREF_6"/>
      <w:r w:rsidRPr="00EF2F10">
        <w:rPr>
          <w:rFonts w:ascii="Times New Roman" w:hAnsi="Times New Roman" w:cs="Times New Roman"/>
          <w:noProof/>
          <w:sz w:val="24"/>
          <w:szCs w:val="24"/>
        </w:rPr>
        <w:t xml:space="preserve">Britannica Digial Learning Editorial Board (Producer). (2013b). Probability Sampling. </w:t>
      </w:r>
      <w:r w:rsidRPr="00EF2F10">
        <w:rPr>
          <w:rFonts w:ascii="Times New Roman" w:hAnsi="Times New Roman" w:cs="Times New Roman"/>
          <w:i/>
          <w:noProof/>
          <w:sz w:val="24"/>
          <w:szCs w:val="24"/>
        </w:rPr>
        <w:t>Encyclopædia Britannica Online Academic Edition</w:t>
      </w:r>
      <w:r w:rsidRPr="00EF2F10">
        <w:rPr>
          <w:rFonts w:ascii="Times New Roman" w:hAnsi="Times New Roman" w:cs="Times New Roman"/>
          <w:noProof/>
          <w:sz w:val="24"/>
          <w:szCs w:val="24"/>
        </w:rPr>
        <w:t xml:space="preserve">. Retrieved from </w:t>
      </w:r>
      <w:hyperlink r:id="rId15" w:history="1">
        <w:r w:rsidRPr="00EF2F10">
          <w:rPr>
            <w:rStyle w:val="Hyperlink"/>
            <w:rFonts w:ascii="Times New Roman" w:hAnsi="Times New Roman" w:cs="Times New Roman"/>
            <w:noProof/>
            <w:sz w:val="24"/>
            <w:szCs w:val="24"/>
          </w:rPr>
          <w:t>http://www.britannica.com/EBchecked/topic/477525/probability-sampling</w:t>
        </w:r>
        <w:bookmarkEnd w:id="61"/>
      </w:hyperlink>
    </w:p>
    <w:p w14:paraId="71731440" w14:textId="77777777" w:rsidR="00EF2F10" w:rsidRPr="00EF2F10" w:rsidRDefault="00EF2F10" w:rsidP="00EF2F10">
      <w:pPr>
        <w:spacing w:after="0" w:line="240" w:lineRule="auto"/>
        <w:ind w:left="720" w:hanging="720"/>
        <w:rPr>
          <w:rFonts w:ascii="Times New Roman" w:hAnsi="Times New Roman" w:cs="Times New Roman"/>
          <w:noProof/>
          <w:sz w:val="24"/>
          <w:szCs w:val="24"/>
        </w:rPr>
      </w:pPr>
      <w:bookmarkStart w:id="62" w:name="_ENREF_7"/>
      <w:r w:rsidRPr="00EF2F10">
        <w:rPr>
          <w:rFonts w:ascii="Times New Roman" w:hAnsi="Times New Roman" w:cs="Times New Roman"/>
          <w:noProof/>
          <w:sz w:val="24"/>
          <w:szCs w:val="24"/>
        </w:rPr>
        <w:t xml:space="preserve">Brownson, Baker, Leet, &amp; Gillespie. (2003). </w:t>
      </w:r>
      <w:r w:rsidRPr="00EF2F10">
        <w:rPr>
          <w:rFonts w:ascii="Times New Roman" w:hAnsi="Times New Roman" w:cs="Times New Roman"/>
          <w:i/>
          <w:noProof/>
          <w:sz w:val="24"/>
          <w:szCs w:val="24"/>
        </w:rPr>
        <w:t>Evidence-Based Public Health</w:t>
      </w:r>
      <w:r w:rsidRPr="00EF2F10">
        <w:rPr>
          <w:rFonts w:ascii="Times New Roman" w:hAnsi="Times New Roman" w:cs="Times New Roman"/>
          <w:noProof/>
          <w:sz w:val="24"/>
          <w:szCs w:val="24"/>
        </w:rPr>
        <w:t>. New York: Oxford University Press.</w:t>
      </w:r>
      <w:bookmarkEnd w:id="62"/>
    </w:p>
    <w:p w14:paraId="3A8FF61A" w14:textId="6671FE2A" w:rsidR="00EF2F10" w:rsidRPr="00EF2F10" w:rsidRDefault="00EF2F10" w:rsidP="00EF2F10">
      <w:pPr>
        <w:spacing w:after="0" w:line="240" w:lineRule="auto"/>
        <w:ind w:left="720" w:hanging="720"/>
        <w:rPr>
          <w:rFonts w:ascii="Times New Roman" w:hAnsi="Times New Roman" w:cs="Times New Roman"/>
          <w:noProof/>
          <w:sz w:val="24"/>
          <w:szCs w:val="24"/>
        </w:rPr>
      </w:pPr>
      <w:bookmarkStart w:id="63" w:name="_ENREF_8"/>
      <w:r w:rsidRPr="00EF2F10">
        <w:rPr>
          <w:rFonts w:ascii="Times New Roman" w:hAnsi="Times New Roman" w:cs="Times New Roman"/>
          <w:noProof/>
          <w:sz w:val="24"/>
          <w:szCs w:val="24"/>
        </w:rPr>
        <w:t xml:space="preserve">Center for Health Statistics, &amp; New Jersey Department of Public Health. New Jersey State Health Assessment Data Definitions, from </w:t>
      </w:r>
      <w:hyperlink r:id="rId16" w:history="1">
        <w:r w:rsidRPr="00EF2F10">
          <w:rPr>
            <w:rStyle w:val="Hyperlink"/>
            <w:rFonts w:ascii="Times New Roman" w:hAnsi="Times New Roman" w:cs="Times New Roman"/>
            <w:noProof/>
            <w:sz w:val="24"/>
            <w:szCs w:val="24"/>
          </w:rPr>
          <w:t>http://www4.state.nj.us/dhss-shad/home/ReliabilityValidity.html</w:t>
        </w:r>
        <w:bookmarkEnd w:id="63"/>
      </w:hyperlink>
    </w:p>
    <w:p w14:paraId="3BE23789" w14:textId="2A6D5226" w:rsidR="00EF2F10" w:rsidRPr="00EF2F10" w:rsidRDefault="00EF2F10" w:rsidP="00EF2F10">
      <w:pPr>
        <w:spacing w:after="0" w:line="240" w:lineRule="auto"/>
        <w:ind w:left="720" w:hanging="720"/>
        <w:rPr>
          <w:rFonts w:ascii="Times New Roman" w:hAnsi="Times New Roman" w:cs="Times New Roman"/>
          <w:noProof/>
          <w:sz w:val="24"/>
          <w:szCs w:val="24"/>
        </w:rPr>
      </w:pPr>
      <w:bookmarkStart w:id="64" w:name="_ENREF_9"/>
      <w:r w:rsidRPr="00EF2F10">
        <w:rPr>
          <w:rFonts w:ascii="Times New Roman" w:hAnsi="Times New Roman" w:cs="Times New Roman"/>
          <w:noProof/>
          <w:sz w:val="24"/>
          <w:szCs w:val="24"/>
        </w:rPr>
        <w:t xml:space="preserve">Center for Training and Research Translation. (2013), from </w:t>
      </w:r>
      <w:hyperlink r:id="rId17" w:history="1">
        <w:r w:rsidRPr="00EF2F10">
          <w:rPr>
            <w:rStyle w:val="Hyperlink"/>
            <w:rFonts w:ascii="Times New Roman" w:hAnsi="Times New Roman" w:cs="Times New Roman"/>
            <w:noProof/>
            <w:sz w:val="24"/>
            <w:szCs w:val="24"/>
          </w:rPr>
          <w:t>http://centertrt.org/</w:t>
        </w:r>
        <w:bookmarkEnd w:id="64"/>
      </w:hyperlink>
    </w:p>
    <w:p w14:paraId="6F057661" w14:textId="07DD0A60" w:rsidR="00EF2F10" w:rsidRPr="00EF2F10" w:rsidRDefault="00EF2F10" w:rsidP="00EF2F10">
      <w:pPr>
        <w:spacing w:after="0" w:line="240" w:lineRule="auto"/>
        <w:ind w:left="720" w:hanging="720"/>
        <w:rPr>
          <w:rFonts w:ascii="Times New Roman" w:hAnsi="Times New Roman" w:cs="Times New Roman"/>
          <w:noProof/>
          <w:sz w:val="24"/>
          <w:szCs w:val="24"/>
        </w:rPr>
      </w:pPr>
      <w:bookmarkStart w:id="65" w:name="_ENREF_10"/>
      <w:r w:rsidRPr="00EF2F10">
        <w:rPr>
          <w:rFonts w:ascii="Times New Roman" w:hAnsi="Times New Roman" w:cs="Times New Roman"/>
          <w:noProof/>
          <w:sz w:val="24"/>
          <w:szCs w:val="24"/>
        </w:rPr>
        <w:t xml:space="preserve">Center of Excellence for Training and Research Translation. (2007). Glossary of Terms  Retrieved June 29, 2012, from </w:t>
      </w:r>
      <w:hyperlink r:id="rId18" w:history="1">
        <w:r w:rsidRPr="00EF2F10">
          <w:rPr>
            <w:rStyle w:val="Hyperlink"/>
            <w:rFonts w:ascii="Times New Roman" w:hAnsi="Times New Roman" w:cs="Times New Roman"/>
            <w:noProof/>
            <w:sz w:val="24"/>
            <w:szCs w:val="24"/>
          </w:rPr>
          <w:t>http://www.centertrt.org/?p=about_how_glossary</w:t>
        </w:r>
        <w:bookmarkEnd w:id="65"/>
      </w:hyperlink>
    </w:p>
    <w:p w14:paraId="64891177" w14:textId="00E292FF" w:rsidR="00EF2F10" w:rsidRPr="00EF2F10" w:rsidRDefault="00EF2F10" w:rsidP="00EF2F10">
      <w:pPr>
        <w:spacing w:after="0" w:line="240" w:lineRule="auto"/>
        <w:ind w:left="720" w:hanging="720"/>
        <w:rPr>
          <w:rFonts w:ascii="Times New Roman" w:hAnsi="Times New Roman" w:cs="Times New Roman"/>
          <w:noProof/>
          <w:sz w:val="24"/>
          <w:szCs w:val="24"/>
        </w:rPr>
      </w:pPr>
      <w:bookmarkStart w:id="66" w:name="_ENREF_11"/>
      <w:r w:rsidRPr="00EF2F10">
        <w:rPr>
          <w:rFonts w:ascii="Times New Roman" w:hAnsi="Times New Roman" w:cs="Times New Roman"/>
          <w:noProof/>
          <w:sz w:val="24"/>
          <w:szCs w:val="24"/>
        </w:rPr>
        <w:t xml:space="preserve">Centers for Disease Control and Prevention. (2010a). Community Health Assessment and Group Evaluation (CHANGE) Action Guide: Building a Foundation of Knowledge to Prioritize Community Needs. Atlanta: U.S. Department of Health and Human Services, from </w:t>
      </w:r>
      <w:hyperlink r:id="rId19" w:history="1">
        <w:r w:rsidRPr="00EF2F10">
          <w:rPr>
            <w:rStyle w:val="Hyperlink"/>
            <w:rFonts w:ascii="Times New Roman" w:hAnsi="Times New Roman" w:cs="Times New Roman"/>
            <w:noProof/>
            <w:sz w:val="24"/>
            <w:szCs w:val="24"/>
          </w:rPr>
          <w:t>http://www.cdc.gov/healthycommunitiesprogram/tools/change/pdf/changeactionguide.pdf</w:t>
        </w:r>
        <w:bookmarkEnd w:id="66"/>
      </w:hyperlink>
    </w:p>
    <w:p w14:paraId="66A08BFC" w14:textId="1EE4F6D5" w:rsidR="00EF2F10" w:rsidRPr="00EF2F10" w:rsidRDefault="00EF2F10" w:rsidP="00EF2F10">
      <w:pPr>
        <w:spacing w:after="0" w:line="240" w:lineRule="auto"/>
        <w:ind w:left="720" w:hanging="720"/>
        <w:rPr>
          <w:rFonts w:ascii="Times New Roman" w:hAnsi="Times New Roman" w:cs="Times New Roman"/>
          <w:noProof/>
          <w:sz w:val="24"/>
          <w:szCs w:val="24"/>
        </w:rPr>
      </w:pPr>
      <w:bookmarkStart w:id="67" w:name="_ENREF_12"/>
      <w:r w:rsidRPr="00EF2F10">
        <w:rPr>
          <w:rFonts w:ascii="Times New Roman" w:hAnsi="Times New Roman" w:cs="Times New Roman"/>
          <w:noProof/>
          <w:sz w:val="24"/>
          <w:szCs w:val="24"/>
        </w:rPr>
        <w:t xml:space="preserve">Centers for Disease Control and Prevention. (2010b). Promoting Science-Based Approaches: Adaptation Guidelines  Retrieved August 15, 2012, from </w:t>
      </w:r>
      <w:hyperlink r:id="rId20" w:history="1">
        <w:r w:rsidRPr="00EF2F10">
          <w:rPr>
            <w:rStyle w:val="Hyperlink"/>
            <w:rFonts w:ascii="Times New Roman" w:hAnsi="Times New Roman" w:cs="Times New Roman"/>
            <w:noProof/>
            <w:sz w:val="24"/>
            <w:szCs w:val="24"/>
          </w:rPr>
          <w:t>www.cdc.gov/TeenPregnancy/Docs/AdaptationGuidelines.docx</w:t>
        </w:r>
        <w:bookmarkEnd w:id="67"/>
      </w:hyperlink>
    </w:p>
    <w:p w14:paraId="7E66D769" w14:textId="1619AB69" w:rsidR="00EF2F10" w:rsidRPr="00EF2F10" w:rsidRDefault="00EF2F10" w:rsidP="00EF2F10">
      <w:pPr>
        <w:spacing w:after="0" w:line="240" w:lineRule="auto"/>
        <w:ind w:left="720" w:hanging="720"/>
        <w:rPr>
          <w:rFonts w:ascii="Times New Roman" w:hAnsi="Times New Roman" w:cs="Times New Roman"/>
          <w:noProof/>
          <w:sz w:val="24"/>
          <w:szCs w:val="24"/>
        </w:rPr>
      </w:pPr>
      <w:bookmarkStart w:id="68" w:name="_ENREF_13"/>
      <w:r w:rsidRPr="00EF2F10">
        <w:rPr>
          <w:rFonts w:ascii="Times New Roman" w:hAnsi="Times New Roman" w:cs="Times New Roman"/>
          <w:noProof/>
          <w:sz w:val="24"/>
          <w:szCs w:val="24"/>
        </w:rPr>
        <w:t xml:space="preserve">Centers for Disease Control and Prevention. (2011). Communities Putting Prevention to Work:  Environmental Change  Retrieved April 4, 2013, from </w:t>
      </w:r>
      <w:hyperlink r:id="rId21" w:history="1">
        <w:r w:rsidRPr="00EF2F10">
          <w:rPr>
            <w:rStyle w:val="Hyperlink"/>
            <w:rFonts w:ascii="Times New Roman" w:hAnsi="Times New Roman" w:cs="Times New Roman"/>
            <w:noProof/>
            <w:sz w:val="24"/>
            <w:szCs w:val="24"/>
          </w:rPr>
          <w:t>http://www.cdc.gov/CommunitiesPuttingPreventiontoWork/program/environmental_change.htm</w:t>
        </w:r>
        <w:bookmarkEnd w:id="68"/>
      </w:hyperlink>
    </w:p>
    <w:p w14:paraId="4C84C7BC" w14:textId="2D340C19" w:rsidR="00EF2F10" w:rsidRPr="00EF2F10" w:rsidRDefault="00EF2F10" w:rsidP="00EF2F10">
      <w:pPr>
        <w:spacing w:after="0" w:line="240" w:lineRule="auto"/>
        <w:ind w:left="720" w:hanging="720"/>
        <w:rPr>
          <w:rFonts w:ascii="Times New Roman" w:hAnsi="Times New Roman" w:cs="Times New Roman"/>
          <w:noProof/>
          <w:sz w:val="24"/>
          <w:szCs w:val="24"/>
        </w:rPr>
      </w:pPr>
      <w:bookmarkStart w:id="69" w:name="_ENREF_14"/>
      <w:r w:rsidRPr="00EF2F10">
        <w:rPr>
          <w:rFonts w:ascii="Times New Roman" w:hAnsi="Times New Roman" w:cs="Times New Roman"/>
          <w:noProof/>
          <w:sz w:val="24"/>
          <w:szCs w:val="24"/>
        </w:rPr>
        <w:t xml:space="preserve">Centers for Disease Control and Prevention. (2013), from </w:t>
      </w:r>
      <w:hyperlink r:id="rId22" w:history="1">
        <w:r w:rsidRPr="00EF2F10">
          <w:rPr>
            <w:rStyle w:val="Hyperlink"/>
            <w:rFonts w:ascii="Times New Roman" w:hAnsi="Times New Roman" w:cs="Times New Roman"/>
            <w:noProof/>
            <w:sz w:val="24"/>
            <w:szCs w:val="24"/>
          </w:rPr>
          <w:t>http://www.cdc.gov/</w:t>
        </w:r>
        <w:bookmarkEnd w:id="69"/>
      </w:hyperlink>
    </w:p>
    <w:p w14:paraId="23F8F447" w14:textId="14F01CF6" w:rsidR="00EF2F10" w:rsidRPr="00EF2F10" w:rsidRDefault="00EF2F10" w:rsidP="00EF2F10">
      <w:pPr>
        <w:spacing w:after="0" w:line="240" w:lineRule="auto"/>
        <w:ind w:left="720" w:hanging="720"/>
        <w:rPr>
          <w:rFonts w:ascii="Times New Roman" w:hAnsi="Times New Roman" w:cs="Times New Roman"/>
          <w:noProof/>
          <w:sz w:val="24"/>
          <w:szCs w:val="24"/>
        </w:rPr>
      </w:pPr>
      <w:bookmarkStart w:id="70" w:name="_ENREF_15"/>
      <w:r w:rsidRPr="00EF2F10">
        <w:rPr>
          <w:rFonts w:ascii="Times New Roman" w:hAnsi="Times New Roman" w:cs="Times New Roman"/>
          <w:noProof/>
          <w:sz w:val="24"/>
          <w:szCs w:val="24"/>
        </w:rPr>
        <w:t xml:space="preserve">Chinman, Imm, &amp; Wandersman. (2004). Getting To Outcomes™ 2004: Promoting Accountability Through Methods and Tools for Planning, Implementation, and Evaluation  Retrieved August 14, 2012, from </w:t>
      </w:r>
      <w:hyperlink r:id="rId23" w:history="1">
        <w:r w:rsidRPr="00EF2F10">
          <w:rPr>
            <w:rStyle w:val="Hyperlink"/>
            <w:rFonts w:ascii="Times New Roman" w:hAnsi="Times New Roman" w:cs="Times New Roman"/>
            <w:noProof/>
            <w:sz w:val="24"/>
            <w:szCs w:val="24"/>
          </w:rPr>
          <w:t>http://www.rand.org/content/dam/rand/pubs/technical_reports/2004/RAND_TR101.pdf</w:t>
        </w:r>
        <w:bookmarkEnd w:id="70"/>
      </w:hyperlink>
    </w:p>
    <w:p w14:paraId="4EE0BDA1" w14:textId="53FF6490" w:rsidR="00EF2F10" w:rsidRPr="00EF2F10" w:rsidRDefault="00EF2F10" w:rsidP="00EF2F10">
      <w:pPr>
        <w:spacing w:after="0" w:line="240" w:lineRule="auto"/>
        <w:ind w:left="720" w:hanging="720"/>
        <w:rPr>
          <w:rFonts w:ascii="Times New Roman" w:hAnsi="Times New Roman" w:cs="Times New Roman"/>
          <w:noProof/>
          <w:sz w:val="24"/>
          <w:szCs w:val="24"/>
        </w:rPr>
      </w:pPr>
      <w:bookmarkStart w:id="71" w:name="_ENREF_16"/>
      <w:r w:rsidRPr="00EF2F10">
        <w:rPr>
          <w:rFonts w:ascii="Times New Roman" w:hAnsi="Times New Roman" w:cs="Times New Roman"/>
          <w:noProof/>
          <w:sz w:val="24"/>
          <w:szCs w:val="24"/>
        </w:rPr>
        <w:t xml:space="preserve">Community Preventive Services Task Force. (2011). The Community Guide to Preventive Services  Retrieved March 4 2011, from </w:t>
      </w:r>
      <w:hyperlink r:id="rId24" w:history="1">
        <w:r w:rsidRPr="00EF2F10">
          <w:rPr>
            <w:rStyle w:val="Hyperlink"/>
            <w:rFonts w:ascii="Times New Roman" w:hAnsi="Times New Roman" w:cs="Times New Roman"/>
            <w:noProof/>
            <w:sz w:val="24"/>
            <w:szCs w:val="24"/>
          </w:rPr>
          <w:t>http://www.thecommunityguide.org</w:t>
        </w:r>
        <w:bookmarkEnd w:id="71"/>
      </w:hyperlink>
    </w:p>
    <w:p w14:paraId="524577D1" w14:textId="1058E018" w:rsidR="00EF2F10" w:rsidRPr="00EF2F10" w:rsidRDefault="00EF2F10" w:rsidP="00EF2F10">
      <w:pPr>
        <w:spacing w:after="0" w:line="240" w:lineRule="auto"/>
        <w:ind w:left="720" w:hanging="720"/>
        <w:rPr>
          <w:rFonts w:ascii="Times New Roman" w:hAnsi="Times New Roman" w:cs="Times New Roman"/>
          <w:noProof/>
          <w:sz w:val="24"/>
          <w:szCs w:val="24"/>
        </w:rPr>
      </w:pPr>
      <w:bookmarkStart w:id="72" w:name="_ENREF_17"/>
      <w:r w:rsidRPr="00EF2F10">
        <w:rPr>
          <w:rFonts w:ascii="Times New Roman" w:hAnsi="Times New Roman" w:cs="Times New Roman"/>
          <w:noProof/>
          <w:sz w:val="24"/>
          <w:szCs w:val="24"/>
        </w:rPr>
        <w:lastRenderedPageBreak/>
        <w:t xml:space="preserve">Community Preventive Services Task Force. (2012). Glossary  Retrieved 3rd July, 2012, from </w:t>
      </w:r>
      <w:hyperlink r:id="rId25" w:history="1">
        <w:r w:rsidRPr="00EF2F10">
          <w:rPr>
            <w:rStyle w:val="Hyperlink"/>
            <w:rFonts w:ascii="Times New Roman" w:hAnsi="Times New Roman" w:cs="Times New Roman"/>
            <w:noProof/>
            <w:sz w:val="24"/>
            <w:szCs w:val="24"/>
          </w:rPr>
          <w:t>http://www.thecommunityguide.org/about/glossary.html</w:t>
        </w:r>
        <w:bookmarkEnd w:id="72"/>
      </w:hyperlink>
    </w:p>
    <w:p w14:paraId="7F67664E" w14:textId="77777777" w:rsidR="00EF2F10" w:rsidRPr="00EF2F10" w:rsidRDefault="00EF2F10" w:rsidP="00EF2F10">
      <w:pPr>
        <w:spacing w:after="0" w:line="240" w:lineRule="auto"/>
        <w:ind w:left="720" w:hanging="720"/>
        <w:rPr>
          <w:rFonts w:ascii="Times New Roman" w:hAnsi="Times New Roman" w:cs="Times New Roman"/>
          <w:noProof/>
          <w:sz w:val="24"/>
          <w:szCs w:val="24"/>
        </w:rPr>
      </w:pPr>
      <w:bookmarkStart w:id="73" w:name="_ENREF_18"/>
      <w:r w:rsidRPr="00EF2F10">
        <w:rPr>
          <w:rFonts w:ascii="Times New Roman" w:hAnsi="Times New Roman" w:cs="Times New Roman"/>
          <w:noProof/>
          <w:sz w:val="24"/>
          <w:szCs w:val="24"/>
        </w:rPr>
        <w:t xml:space="preserve">Cottrell, Girvan, &amp; McKenzie. (1999). </w:t>
      </w:r>
      <w:r w:rsidRPr="00EF2F10">
        <w:rPr>
          <w:rFonts w:ascii="Times New Roman" w:hAnsi="Times New Roman" w:cs="Times New Roman"/>
          <w:i/>
          <w:noProof/>
          <w:sz w:val="24"/>
          <w:szCs w:val="24"/>
        </w:rPr>
        <w:t>Principles &amp; Foundations of Health Promotion and Education</w:t>
      </w:r>
      <w:r w:rsidRPr="00EF2F10">
        <w:rPr>
          <w:rFonts w:ascii="Times New Roman" w:hAnsi="Times New Roman" w:cs="Times New Roman"/>
          <w:noProof/>
          <w:sz w:val="24"/>
          <w:szCs w:val="24"/>
        </w:rPr>
        <w:t>: Needham Heights.</w:t>
      </w:r>
      <w:bookmarkEnd w:id="73"/>
    </w:p>
    <w:p w14:paraId="4187DFC9" w14:textId="77777777" w:rsidR="00EF2F10" w:rsidRPr="00EF2F10" w:rsidRDefault="00EF2F10" w:rsidP="00EF2F10">
      <w:pPr>
        <w:spacing w:after="0" w:line="240" w:lineRule="auto"/>
        <w:ind w:left="720" w:hanging="720"/>
        <w:rPr>
          <w:rFonts w:ascii="Times New Roman" w:hAnsi="Times New Roman" w:cs="Times New Roman"/>
          <w:noProof/>
          <w:sz w:val="24"/>
          <w:szCs w:val="24"/>
        </w:rPr>
      </w:pPr>
      <w:bookmarkStart w:id="74" w:name="_ENREF_19"/>
      <w:r w:rsidRPr="00EF2F10">
        <w:rPr>
          <w:rFonts w:ascii="Times New Roman" w:hAnsi="Times New Roman" w:cs="Times New Roman"/>
          <w:noProof/>
          <w:sz w:val="24"/>
          <w:szCs w:val="24"/>
        </w:rPr>
        <w:t xml:space="preserve">Eke, Neumann, Wilkes, &amp; Jones. (2006). Preparing Effective Behavioral Interventions to be Used by Prevention Providers: The Role of Researchers During HIV Prevention Research Trials. </w:t>
      </w:r>
      <w:r w:rsidRPr="00EF2F10">
        <w:rPr>
          <w:rFonts w:ascii="Times New Roman" w:hAnsi="Times New Roman" w:cs="Times New Roman"/>
          <w:i/>
          <w:noProof/>
          <w:sz w:val="24"/>
          <w:szCs w:val="24"/>
        </w:rPr>
        <w:t>AIDS Educ Prev, 18</w:t>
      </w:r>
      <w:r w:rsidRPr="00EF2F10">
        <w:rPr>
          <w:rFonts w:ascii="Times New Roman" w:hAnsi="Times New Roman" w:cs="Times New Roman"/>
          <w:noProof/>
          <w:sz w:val="24"/>
          <w:szCs w:val="24"/>
        </w:rPr>
        <w:t xml:space="preserve">(14 Suppl A), 44-58. </w:t>
      </w:r>
      <w:bookmarkEnd w:id="74"/>
    </w:p>
    <w:p w14:paraId="7D3BCBFD" w14:textId="77777777" w:rsidR="00EF2F10" w:rsidRPr="00EF2F10" w:rsidRDefault="00EF2F10" w:rsidP="00EF2F10">
      <w:pPr>
        <w:spacing w:after="0" w:line="240" w:lineRule="auto"/>
        <w:ind w:left="720" w:hanging="720"/>
        <w:rPr>
          <w:rFonts w:ascii="Times New Roman" w:hAnsi="Times New Roman" w:cs="Times New Roman"/>
          <w:noProof/>
          <w:sz w:val="24"/>
          <w:szCs w:val="24"/>
        </w:rPr>
      </w:pPr>
      <w:bookmarkStart w:id="75" w:name="_ENREF_20"/>
      <w:r w:rsidRPr="00EF2F10">
        <w:rPr>
          <w:rFonts w:ascii="Times New Roman" w:hAnsi="Times New Roman" w:cs="Times New Roman"/>
          <w:noProof/>
          <w:sz w:val="24"/>
          <w:szCs w:val="24"/>
        </w:rPr>
        <w:t xml:space="preserve">Forrest, J. L., &amp; Miller, S. A. (2002). Evidence-based decision making in action: Part 1--Finding the best clinical evidence. </w:t>
      </w:r>
      <w:r w:rsidRPr="00EF2F10">
        <w:rPr>
          <w:rFonts w:ascii="Times New Roman" w:hAnsi="Times New Roman" w:cs="Times New Roman"/>
          <w:i/>
          <w:noProof/>
          <w:sz w:val="24"/>
          <w:szCs w:val="24"/>
        </w:rPr>
        <w:t>Journal of Contemporary Dental Practice, 3</w:t>
      </w:r>
      <w:r w:rsidRPr="00EF2F10">
        <w:rPr>
          <w:rFonts w:ascii="Times New Roman" w:hAnsi="Times New Roman" w:cs="Times New Roman"/>
          <w:noProof/>
          <w:sz w:val="24"/>
          <w:szCs w:val="24"/>
        </w:rPr>
        <w:t xml:space="preserve">(3), 10-26. </w:t>
      </w:r>
      <w:bookmarkEnd w:id="75"/>
    </w:p>
    <w:p w14:paraId="645C1FE7" w14:textId="77777777" w:rsidR="00EF2F10" w:rsidRPr="00EF2F10" w:rsidRDefault="00EF2F10" w:rsidP="00EF2F10">
      <w:pPr>
        <w:spacing w:after="0" w:line="240" w:lineRule="auto"/>
        <w:ind w:left="720" w:hanging="720"/>
        <w:rPr>
          <w:rFonts w:ascii="Times New Roman" w:hAnsi="Times New Roman" w:cs="Times New Roman"/>
          <w:noProof/>
          <w:sz w:val="24"/>
          <w:szCs w:val="24"/>
        </w:rPr>
      </w:pPr>
      <w:bookmarkStart w:id="76" w:name="_ENREF_21"/>
      <w:r w:rsidRPr="00EF2F10">
        <w:rPr>
          <w:rFonts w:ascii="Times New Roman" w:hAnsi="Times New Roman" w:cs="Times New Roman"/>
          <w:noProof/>
          <w:sz w:val="24"/>
          <w:szCs w:val="24"/>
        </w:rPr>
        <w:t xml:space="preserve">Glasgow, R. E., Vogt, T. M., &amp; Boles, S. M. (1999). Evaluating the public health impact of health promotion interventions: the RE-AIM framework. </w:t>
      </w:r>
      <w:r w:rsidRPr="00EF2F10">
        <w:rPr>
          <w:rFonts w:ascii="Times New Roman" w:hAnsi="Times New Roman" w:cs="Times New Roman"/>
          <w:i/>
          <w:noProof/>
          <w:sz w:val="24"/>
          <w:szCs w:val="24"/>
        </w:rPr>
        <w:t>Am J Public Health, 89</w:t>
      </w:r>
      <w:r w:rsidRPr="00EF2F10">
        <w:rPr>
          <w:rFonts w:ascii="Times New Roman" w:hAnsi="Times New Roman" w:cs="Times New Roman"/>
          <w:noProof/>
          <w:sz w:val="24"/>
          <w:szCs w:val="24"/>
        </w:rPr>
        <w:t xml:space="preserve">(9), 1322-1327. </w:t>
      </w:r>
      <w:bookmarkEnd w:id="76"/>
    </w:p>
    <w:p w14:paraId="5FE1F973" w14:textId="77777777" w:rsidR="00EF2F10" w:rsidRPr="00EF2F10" w:rsidRDefault="00EF2F10" w:rsidP="00EF2F10">
      <w:pPr>
        <w:spacing w:after="0" w:line="240" w:lineRule="auto"/>
        <w:ind w:left="720" w:hanging="720"/>
        <w:rPr>
          <w:rFonts w:ascii="Times New Roman" w:hAnsi="Times New Roman" w:cs="Times New Roman"/>
          <w:noProof/>
          <w:sz w:val="24"/>
          <w:szCs w:val="24"/>
        </w:rPr>
      </w:pPr>
      <w:bookmarkStart w:id="77" w:name="_ENREF_22"/>
      <w:r w:rsidRPr="00EF2F10">
        <w:rPr>
          <w:rFonts w:ascii="Times New Roman" w:hAnsi="Times New Roman" w:cs="Times New Roman"/>
          <w:noProof/>
          <w:sz w:val="24"/>
          <w:szCs w:val="24"/>
        </w:rPr>
        <w:t xml:space="preserve">Green, L. W., &amp; Kreuter, M. W. (2005). </w:t>
      </w:r>
      <w:r w:rsidRPr="00EF2F10">
        <w:rPr>
          <w:rFonts w:ascii="Times New Roman" w:hAnsi="Times New Roman" w:cs="Times New Roman"/>
          <w:i/>
          <w:noProof/>
          <w:sz w:val="24"/>
          <w:szCs w:val="24"/>
        </w:rPr>
        <w:t>Health program planning: An educational and ecological approach</w:t>
      </w:r>
      <w:r w:rsidRPr="00EF2F10">
        <w:rPr>
          <w:rFonts w:ascii="Times New Roman" w:hAnsi="Times New Roman" w:cs="Times New Roman"/>
          <w:noProof/>
          <w:sz w:val="24"/>
          <w:szCs w:val="24"/>
        </w:rPr>
        <w:t>: McGraw-Hill New York.</w:t>
      </w:r>
      <w:bookmarkEnd w:id="77"/>
    </w:p>
    <w:p w14:paraId="510CDA16" w14:textId="77777777" w:rsidR="00EF2F10" w:rsidRPr="00EF2F10" w:rsidRDefault="00EF2F10" w:rsidP="00EF2F10">
      <w:pPr>
        <w:spacing w:after="0" w:line="240" w:lineRule="auto"/>
        <w:ind w:left="720" w:hanging="720"/>
        <w:rPr>
          <w:rFonts w:ascii="Times New Roman" w:hAnsi="Times New Roman" w:cs="Times New Roman"/>
          <w:noProof/>
          <w:sz w:val="24"/>
          <w:szCs w:val="24"/>
        </w:rPr>
      </w:pPr>
      <w:bookmarkStart w:id="78" w:name="_ENREF_23"/>
      <w:r w:rsidRPr="00EF2F10">
        <w:rPr>
          <w:rFonts w:ascii="Times New Roman" w:hAnsi="Times New Roman" w:cs="Times New Roman"/>
          <w:noProof/>
          <w:sz w:val="24"/>
          <w:szCs w:val="24"/>
        </w:rPr>
        <w:t xml:space="preserve">Guyatt, G., &amp; Rennie, D. (2002). </w:t>
      </w:r>
      <w:r w:rsidRPr="00EF2F10">
        <w:rPr>
          <w:rFonts w:ascii="Times New Roman" w:hAnsi="Times New Roman" w:cs="Times New Roman"/>
          <w:i/>
          <w:noProof/>
          <w:sz w:val="24"/>
          <w:szCs w:val="24"/>
        </w:rPr>
        <w:t>Users' guides to the medical literature: a manual for evidence-based clinical practice</w:t>
      </w:r>
      <w:r w:rsidRPr="00EF2F10">
        <w:rPr>
          <w:rFonts w:ascii="Times New Roman" w:hAnsi="Times New Roman" w:cs="Times New Roman"/>
          <w:noProof/>
          <w:sz w:val="24"/>
          <w:szCs w:val="24"/>
        </w:rPr>
        <w:t xml:space="preserve"> (Vol. 706): AMA press Chicago.</w:t>
      </w:r>
      <w:bookmarkEnd w:id="78"/>
    </w:p>
    <w:p w14:paraId="0C5379C5" w14:textId="77777777" w:rsidR="00EF2F10" w:rsidRPr="00EF2F10" w:rsidRDefault="00EF2F10" w:rsidP="00EF2F10">
      <w:pPr>
        <w:spacing w:after="0" w:line="240" w:lineRule="auto"/>
        <w:ind w:left="720" w:hanging="720"/>
        <w:rPr>
          <w:rFonts w:ascii="Times New Roman" w:hAnsi="Times New Roman" w:cs="Times New Roman"/>
          <w:noProof/>
          <w:sz w:val="24"/>
          <w:szCs w:val="24"/>
        </w:rPr>
      </w:pPr>
      <w:bookmarkStart w:id="79" w:name="_ENREF_24"/>
      <w:r w:rsidRPr="00EF2F10">
        <w:rPr>
          <w:rFonts w:ascii="Times New Roman" w:hAnsi="Times New Roman" w:cs="Times New Roman"/>
          <w:noProof/>
          <w:sz w:val="24"/>
          <w:szCs w:val="24"/>
        </w:rPr>
        <w:t xml:space="preserve">Institute of Medicine. (2003). </w:t>
      </w:r>
      <w:r w:rsidRPr="00EF2F10">
        <w:rPr>
          <w:rFonts w:ascii="Times New Roman" w:hAnsi="Times New Roman" w:cs="Times New Roman"/>
          <w:i/>
          <w:noProof/>
          <w:sz w:val="24"/>
          <w:szCs w:val="24"/>
        </w:rPr>
        <w:t>The Future of the Public's Health in the 21st Century</w:t>
      </w:r>
      <w:r w:rsidRPr="00EF2F10">
        <w:rPr>
          <w:rFonts w:ascii="Times New Roman" w:hAnsi="Times New Roman" w:cs="Times New Roman"/>
          <w:noProof/>
          <w:sz w:val="24"/>
          <w:szCs w:val="24"/>
        </w:rPr>
        <w:t>.  Washington, DC: National Academies Press.</w:t>
      </w:r>
      <w:bookmarkEnd w:id="79"/>
    </w:p>
    <w:p w14:paraId="52B74DCC" w14:textId="77777777" w:rsidR="00EF2F10" w:rsidRPr="00EF2F10" w:rsidRDefault="00EF2F10" w:rsidP="00EF2F10">
      <w:pPr>
        <w:spacing w:after="0" w:line="240" w:lineRule="auto"/>
        <w:ind w:left="720" w:hanging="720"/>
        <w:rPr>
          <w:rFonts w:ascii="Times New Roman" w:hAnsi="Times New Roman" w:cs="Times New Roman"/>
          <w:noProof/>
          <w:sz w:val="24"/>
          <w:szCs w:val="24"/>
        </w:rPr>
      </w:pPr>
      <w:bookmarkStart w:id="80" w:name="_ENREF_25"/>
      <w:r w:rsidRPr="00EF2F10">
        <w:rPr>
          <w:rFonts w:ascii="Times New Roman" w:hAnsi="Times New Roman" w:cs="Times New Roman"/>
          <w:noProof/>
          <w:sz w:val="24"/>
          <w:szCs w:val="24"/>
        </w:rPr>
        <w:t xml:space="preserve">Jenicek, M. (1997). Epidemiology, evidenced-based medicine, and evidence-based public health. </w:t>
      </w:r>
      <w:r w:rsidRPr="00EF2F10">
        <w:rPr>
          <w:rFonts w:ascii="Times New Roman" w:hAnsi="Times New Roman" w:cs="Times New Roman"/>
          <w:i/>
          <w:noProof/>
          <w:sz w:val="24"/>
          <w:szCs w:val="24"/>
        </w:rPr>
        <w:t>J Epidemiol., 7</w:t>
      </w:r>
      <w:r w:rsidRPr="00EF2F10">
        <w:rPr>
          <w:rFonts w:ascii="Times New Roman" w:hAnsi="Times New Roman" w:cs="Times New Roman"/>
          <w:noProof/>
          <w:sz w:val="24"/>
          <w:szCs w:val="24"/>
        </w:rPr>
        <w:t xml:space="preserve">. </w:t>
      </w:r>
      <w:bookmarkEnd w:id="80"/>
    </w:p>
    <w:p w14:paraId="5568E533" w14:textId="77777777" w:rsidR="00EF2F10" w:rsidRPr="00EF2F10" w:rsidRDefault="00EF2F10" w:rsidP="00EF2F10">
      <w:pPr>
        <w:spacing w:after="0" w:line="240" w:lineRule="auto"/>
        <w:ind w:left="720" w:hanging="720"/>
        <w:rPr>
          <w:rFonts w:ascii="Times New Roman" w:hAnsi="Times New Roman" w:cs="Times New Roman"/>
          <w:noProof/>
          <w:sz w:val="24"/>
          <w:szCs w:val="24"/>
        </w:rPr>
      </w:pPr>
      <w:bookmarkStart w:id="81" w:name="_ENREF_26"/>
      <w:r w:rsidRPr="00EF2F10">
        <w:rPr>
          <w:rFonts w:ascii="Times New Roman" w:hAnsi="Times New Roman" w:cs="Times New Roman"/>
          <w:noProof/>
          <w:sz w:val="24"/>
          <w:szCs w:val="24"/>
        </w:rPr>
        <w:t xml:space="preserve">Leonard. (2003). Interviews. In Miller R.L. &amp; Brewer J.D. (Eds.), </w:t>
      </w:r>
      <w:r w:rsidRPr="00EF2F10">
        <w:rPr>
          <w:rFonts w:ascii="Times New Roman" w:hAnsi="Times New Roman" w:cs="Times New Roman"/>
          <w:i/>
          <w:noProof/>
          <w:sz w:val="24"/>
          <w:szCs w:val="24"/>
        </w:rPr>
        <w:t>The A-Z of Social Research.</w:t>
      </w:r>
      <w:r w:rsidRPr="00EF2F10">
        <w:rPr>
          <w:rFonts w:ascii="Times New Roman" w:hAnsi="Times New Roman" w:cs="Times New Roman"/>
          <w:noProof/>
          <w:sz w:val="24"/>
          <w:szCs w:val="24"/>
        </w:rPr>
        <w:t xml:space="preserve"> (pp. 167-172): SAGE Publications, Ltd.</w:t>
      </w:r>
      <w:bookmarkEnd w:id="81"/>
    </w:p>
    <w:p w14:paraId="58BE8E88" w14:textId="77777777" w:rsidR="00EF2F10" w:rsidRPr="00EF2F10" w:rsidRDefault="00EF2F10" w:rsidP="00EF2F10">
      <w:pPr>
        <w:spacing w:after="0" w:line="240" w:lineRule="auto"/>
        <w:ind w:left="720" w:hanging="720"/>
        <w:rPr>
          <w:rFonts w:ascii="Times New Roman" w:hAnsi="Times New Roman" w:cs="Times New Roman"/>
          <w:noProof/>
          <w:sz w:val="24"/>
          <w:szCs w:val="24"/>
        </w:rPr>
      </w:pPr>
      <w:bookmarkStart w:id="82" w:name="_ENREF_27"/>
      <w:r w:rsidRPr="00EF2F10">
        <w:rPr>
          <w:rFonts w:ascii="Times New Roman" w:hAnsi="Times New Roman" w:cs="Times New Roman"/>
          <w:noProof/>
          <w:sz w:val="24"/>
          <w:szCs w:val="24"/>
        </w:rPr>
        <w:t xml:space="preserve">McLeroy, Bibeau, Steckler, &amp; Glanz. (1988). An Ecological Perspective on Health Promotion Programs. </w:t>
      </w:r>
      <w:r w:rsidRPr="00EF2F10">
        <w:rPr>
          <w:rFonts w:ascii="Times New Roman" w:hAnsi="Times New Roman" w:cs="Times New Roman"/>
          <w:i/>
          <w:noProof/>
          <w:sz w:val="24"/>
          <w:szCs w:val="24"/>
        </w:rPr>
        <w:t>Health Educ Q, 15</w:t>
      </w:r>
      <w:r w:rsidRPr="00EF2F10">
        <w:rPr>
          <w:rFonts w:ascii="Times New Roman" w:hAnsi="Times New Roman" w:cs="Times New Roman"/>
          <w:noProof/>
          <w:sz w:val="24"/>
          <w:szCs w:val="24"/>
        </w:rPr>
        <w:t xml:space="preserve">(4), 351-377. </w:t>
      </w:r>
      <w:bookmarkEnd w:id="82"/>
    </w:p>
    <w:p w14:paraId="7B9F387E" w14:textId="170A1636" w:rsidR="00EF2F10" w:rsidRPr="00EF2F10" w:rsidRDefault="00EF2F10" w:rsidP="00EF2F10">
      <w:pPr>
        <w:spacing w:after="0" w:line="240" w:lineRule="auto"/>
        <w:ind w:left="720" w:hanging="720"/>
        <w:rPr>
          <w:rFonts w:ascii="Times New Roman" w:hAnsi="Times New Roman" w:cs="Times New Roman"/>
          <w:noProof/>
          <w:sz w:val="24"/>
          <w:szCs w:val="24"/>
        </w:rPr>
      </w:pPr>
      <w:bookmarkStart w:id="83" w:name="_ENREF_28"/>
      <w:r w:rsidRPr="00EF2F10">
        <w:rPr>
          <w:rFonts w:ascii="Times New Roman" w:hAnsi="Times New Roman" w:cs="Times New Roman"/>
          <w:noProof/>
          <w:sz w:val="24"/>
          <w:szCs w:val="24"/>
        </w:rPr>
        <w:t xml:space="preserve">McMaster University. (2014). Health Evidence Glossary, from </w:t>
      </w:r>
      <w:hyperlink r:id="rId26" w:history="1">
        <w:r w:rsidRPr="00EF2F10">
          <w:rPr>
            <w:rStyle w:val="Hyperlink"/>
            <w:rFonts w:ascii="Times New Roman" w:hAnsi="Times New Roman" w:cs="Times New Roman"/>
            <w:noProof/>
            <w:sz w:val="24"/>
            <w:szCs w:val="24"/>
          </w:rPr>
          <w:t>http://www.healthevidence.org/glossary.aspx</w:t>
        </w:r>
        <w:bookmarkEnd w:id="83"/>
      </w:hyperlink>
    </w:p>
    <w:p w14:paraId="134ED72D" w14:textId="58219CF4" w:rsidR="00EF2F10" w:rsidRPr="00EF2F10" w:rsidRDefault="00EF2F10" w:rsidP="00EF2F10">
      <w:pPr>
        <w:spacing w:after="0" w:line="240" w:lineRule="auto"/>
        <w:ind w:left="720" w:hanging="720"/>
        <w:rPr>
          <w:rFonts w:ascii="Times New Roman" w:hAnsi="Times New Roman" w:cs="Times New Roman"/>
          <w:noProof/>
          <w:sz w:val="24"/>
          <w:szCs w:val="24"/>
        </w:rPr>
      </w:pPr>
      <w:bookmarkStart w:id="84" w:name="_ENREF_29"/>
      <w:r w:rsidRPr="00EF2F10">
        <w:rPr>
          <w:rFonts w:ascii="Times New Roman" w:hAnsi="Times New Roman" w:cs="Times New Roman"/>
          <w:noProof/>
          <w:sz w:val="24"/>
          <w:szCs w:val="24"/>
        </w:rPr>
        <w:t xml:space="preserve">Merriam-Webster Dictionary. Demographic  Retrieved August 21, 2012, from </w:t>
      </w:r>
      <w:hyperlink r:id="rId27" w:history="1">
        <w:r w:rsidRPr="00EF2F10">
          <w:rPr>
            <w:rStyle w:val="Hyperlink"/>
            <w:rFonts w:ascii="Times New Roman" w:hAnsi="Times New Roman" w:cs="Times New Roman"/>
            <w:noProof/>
            <w:sz w:val="24"/>
            <w:szCs w:val="24"/>
          </w:rPr>
          <w:t>http://www.merriam-webster.com/dictionary/demographics</w:t>
        </w:r>
        <w:bookmarkEnd w:id="84"/>
      </w:hyperlink>
    </w:p>
    <w:p w14:paraId="17F3F6F2" w14:textId="10660EEE" w:rsidR="00EF2F10" w:rsidRPr="00EF2F10" w:rsidRDefault="00EF2F10" w:rsidP="00EF2F10">
      <w:pPr>
        <w:spacing w:after="0" w:line="240" w:lineRule="auto"/>
        <w:ind w:left="720" w:hanging="720"/>
        <w:rPr>
          <w:rFonts w:ascii="Times New Roman" w:hAnsi="Times New Roman" w:cs="Times New Roman"/>
          <w:noProof/>
          <w:sz w:val="24"/>
          <w:szCs w:val="24"/>
        </w:rPr>
      </w:pPr>
      <w:bookmarkStart w:id="85" w:name="_ENREF_30"/>
      <w:r w:rsidRPr="00EF2F10">
        <w:rPr>
          <w:rFonts w:ascii="Times New Roman" w:hAnsi="Times New Roman" w:cs="Times New Roman"/>
          <w:noProof/>
          <w:sz w:val="24"/>
          <w:szCs w:val="24"/>
        </w:rPr>
        <w:t xml:space="preserve">National Association of County and City Health Officials. (2010). Definitions of Community Health Assessments (CHA) and Community Health Improvement Plans (CHIPs), from </w:t>
      </w:r>
      <w:hyperlink r:id="rId28" w:history="1">
        <w:r w:rsidRPr="00EF2F10">
          <w:rPr>
            <w:rStyle w:val="Hyperlink"/>
            <w:rFonts w:ascii="Times New Roman" w:hAnsi="Times New Roman" w:cs="Times New Roman"/>
            <w:noProof/>
            <w:sz w:val="24"/>
            <w:szCs w:val="24"/>
          </w:rPr>
          <w:t>http://naccho.org/topics/infrastructure/community-health-assessment-and-improvement-planning/upload/Definitions.pdf</w:t>
        </w:r>
        <w:bookmarkEnd w:id="85"/>
      </w:hyperlink>
    </w:p>
    <w:p w14:paraId="6CA1164B" w14:textId="6E1A9E25" w:rsidR="00EF2F10" w:rsidRPr="00EF2F10" w:rsidRDefault="00EF2F10" w:rsidP="00EF2F10">
      <w:pPr>
        <w:spacing w:after="0" w:line="240" w:lineRule="auto"/>
        <w:ind w:left="720" w:hanging="720"/>
        <w:rPr>
          <w:rFonts w:ascii="Times New Roman" w:hAnsi="Times New Roman" w:cs="Times New Roman"/>
          <w:noProof/>
          <w:sz w:val="24"/>
          <w:szCs w:val="24"/>
        </w:rPr>
      </w:pPr>
      <w:bookmarkStart w:id="86" w:name="_ENREF_31"/>
      <w:r w:rsidRPr="00EF2F10">
        <w:rPr>
          <w:rFonts w:ascii="Times New Roman" w:hAnsi="Times New Roman" w:cs="Times New Roman"/>
          <w:noProof/>
          <w:sz w:val="24"/>
          <w:szCs w:val="24"/>
        </w:rPr>
        <w:t xml:space="preserve">National Cancer Institute. (2012). Using What Works: Adapting Evidence-Based Programs to Fit Your Needs. </w:t>
      </w:r>
      <w:r w:rsidRPr="00EF2F10">
        <w:rPr>
          <w:rFonts w:ascii="Times New Roman" w:hAnsi="Times New Roman" w:cs="Times New Roman"/>
          <w:i/>
          <w:noProof/>
          <w:sz w:val="24"/>
          <w:szCs w:val="24"/>
        </w:rPr>
        <w:t>Glossary</w:t>
      </w:r>
      <w:r w:rsidRPr="00EF2F10">
        <w:rPr>
          <w:rFonts w:ascii="Times New Roman" w:hAnsi="Times New Roman" w:cs="Times New Roman"/>
          <w:noProof/>
          <w:sz w:val="24"/>
          <w:szCs w:val="24"/>
        </w:rPr>
        <w:t xml:space="preserve">  Retrieved August 14, 2012, from </w:t>
      </w:r>
      <w:hyperlink r:id="rId29" w:history="1">
        <w:r w:rsidRPr="00EF2F10">
          <w:rPr>
            <w:rStyle w:val="Hyperlink"/>
            <w:rFonts w:ascii="Times New Roman" w:hAnsi="Times New Roman" w:cs="Times New Roman"/>
            <w:noProof/>
            <w:sz w:val="24"/>
            <w:szCs w:val="24"/>
          </w:rPr>
          <w:t>http://cancercontrol.cancer.gov/use_what_works/Appendix_B_Glossary.pdf</w:t>
        </w:r>
        <w:bookmarkEnd w:id="86"/>
      </w:hyperlink>
    </w:p>
    <w:p w14:paraId="207D1574" w14:textId="2BE7EB0C" w:rsidR="00EF2F10" w:rsidRPr="00EF2F10" w:rsidRDefault="00EF2F10" w:rsidP="00EF2F10">
      <w:pPr>
        <w:spacing w:after="0" w:line="240" w:lineRule="auto"/>
        <w:ind w:left="720" w:hanging="720"/>
        <w:rPr>
          <w:rFonts w:ascii="Times New Roman" w:hAnsi="Times New Roman" w:cs="Times New Roman"/>
          <w:noProof/>
          <w:sz w:val="24"/>
          <w:szCs w:val="24"/>
        </w:rPr>
      </w:pPr>
      <w:bookmarkStart w:id="87" w:name="_ENREF_32"/>
      <w:r w:rsidRPr="00EF2F10">
        <w:rPr>
          <w:rFonts w:ascii="Times New Roman" w:hAnsi="Times New Roman" w:cs="Times New Roman"/>
          <w:noProof/>
          <w:sz w:val="24"/>
          <w:szCs w:val="24"/>
        </w:rPr>
        <w:t xml:space="preserve">National Cancer Institute, &amp; Research-Tested Intervention Programs. (2013, 31st January 2013). Frequently Asked Questions:  What does "research-tested" mean?  Retrieved March 21, 2013, from </w:t>
      </w:r>
      <w:hyperlink r:id="rId30" w:history="1">
        <w:r w:rsidRPr="00EF2F10">
          <w:rPr>
            <w:rStyle w:val="Hyperlink"/>
            <w:rFonts w:ascii="Times New Roman" w:hAnsi="Times New Roman" w:cs="Times New Roman"/>
            <w:noProof/>
            <w:sz w:val="24"/>
            <w:szCs w:val="24"/>
          </w:rPr>
          <w:t>http://rtips.cancer.gov/rtips/faq.do</w:t>
        </w:r>
        <w:bookmarkEnd w:id="87"/>
      </w:hyperlink>
    </w:p>
    <w:p w14:paraId="017B5E41" w14:textId="2CB920FB" w:rsidR="00EF2F10" w:rsidRPr="00EF2F10" w:rsidRDefault="00EF2F10" w:rsidP="00EF2F10">
      <w:pPr>
        <w:spacing w:after="0" w:line="240" w:lineRule="auto"/>
        <w:ind w:left="720" w:hanging="720"/>
        <w:rPr>
          <w:rFonts w:ascii="Times New Roman" w:hAnsi="Times New Roman" w:cs="Times New Roman"/>
          <w:noProof/>
          <w:sz w:val="24"/>
          <w:szCs w:val="24"/>
        </w:rPr>
      </w:pPr>
      <w:bookmarkStart w:id="88" w:name="_ENREF_33"/>
      <w:r w:rsidRPr="00EF2F10">
        <w:rPr>
          <w:rFonts w:ascii="Times New Roman" w:hAnsi="Times New Roman" w:cs="Times New Roman"/>
          <w:noProof/>
          <w:sz w:val="24"/>
          <w:szCs w:val="24"/>
        </w:rPr>
        <w:t xml:space="preserve">National Cancer Institute. Cancer Control and Population Sciences. (2011). Cancer Control Use What Works Glossary B, from </w:t>
      </w:r>
      <w:hyperlink r:id="rId31" w:history="1">
        <w:r w:rsidRPr="00EF2F10">
          <w:rPr>
            <w:rStyle w:val="Hyperlink"/>
            <w:rFonts w:ascii="Times New Roman" w:hAnsi="Times New Roman" w:cs="Times New Roman"/>
            <w:noProof/>
            <w:sz w:val="24"/>
            <w:szCs w:val="24"/>
          </w:rPr>
          <w:t>http://cancercontrol.cancer.gov/use_what_works/Appendix_B_Glossary.pdf</w:t>
        </w:r>
        <w:bookmarkEnd w:id="88"/>
      </w:hyperlink>
    </w:p>
    <w:p w14:paraId="24158380" w14:textId="6442B032" w:rsidR="00EF2F10" w:rsidRPr="00EF2F10" w:rsidRDefault="00EF2F10" w:rsidP="00EF2F10">
      <w:pPr>
        <w:spacing w:after="0" w:line="240" w:lineRule="auto"/>
        <w:ind w:left="720" w:hanging="720"/>
        <w:rPr>
          <w:rFonts w:ascii="Times New Roman" w:hAnsi="Times New Roman" w:cs="Times New Roman"/>
          <w:noProof/>
          <w:sz w:val="24"/>
          <w:szCs w:val="24"/>
        </w:rPr>
      </w:pPr>
      <w:bookmarkStart w:id="89" w:name="_ENREF_34"/>
      <w:r w:rsidRPr="00EF2F10">
        <w:rPr>
          <w:rFonts w:ascii="Times New Roman" w:hAnsi="Times New Roman" w:cs="Times New Roman"/>
          <w:noProof/>
          <w:sz w:val="24"/>
          <w:szCs w:val="24"/>
        </w:rPr>
        <w:t xml:space="preserve">National Institutes of Health. (2005). Theory at a Glance: A Guide for Health Promotion Practice 2nd Ed., from </w:t>
      </w:r>
      <w:hyperlink r:id="rId32" w:history="1">
        <w:r w:rsidRPr="00EF2F10">
          <w:rPr>
            <w:rStyle w:val="Hyperlink"/>
            <w:rFonts w:ascii="Times New Roman" w:hAnsi="Times New Roman" w:cs="Times New Roman"/>
            <w:noProof/>
            <w:sz w:val="24"/>
            <w:szCs w:val="24"/>
          </w:rPr>
          <w:t>www.cancer.gov/cancertopics/cancerlibrary/theory.pdf</w:t>
        </w:r>
        <w:bookmarkEnd w:id="89"/>
      </w:hyperlink>
    </w:p>
    <w:p w14:paraId="00F35E96" w14:textId="49ED4C6E" w:rsidR="00EF2F10" w:rsidRPr="00EF2F10" w:rsidRDefault="00EF2F10" w:rsidP="00EF2F10">
      <w:pPr>
        <w:spacing w:after="0" w:line="240" w:lineRule="auto"/>
        <w:ind w:left="720" w:hanging="720"/>
        <w:rPr>
          <w:rFonts w:ascii="Times New Roman" w:hAnsi="Times New Roman" w:cs="Times New Roman"/>
          <w:noProof/>
          <w:sz w:val="24"/>
          <w:szCs w:val="24"/>
        </w:rPr>
      </w:pPr>
      <w:bookmarkStart w:id="90" w:name="_ENREF_35"/>
      <w:r w:rsidRPr="00EF2F10">
        <w:rPr>
          <w:rFonts w:ascii="Times New Roman" w:hAnsi="Times New Roman" w:cs="Times New Roman"/>
          <w:noProof/>
          <w:sz w:val="24"/>
          <w:szCs w:val="24"/>
        </w:rPr>
        <w:t xml:space="preserve">NCI. (2011). Using What Works  Retrieved March 4, 2011, from </w:t>
      </w:r>
      <w:hyperlink r:id="rId33" w:history="1">
        <w:r w:rsidRPr="00EF2F10">
          <w:rPr>
            <w:rStyle w:val="Hyperlink"/>
            <w:rFonts w:ascii="Times New Roman" w:hAnsi="Times New Roman" w:cs="Times New Roman"/>
            <w:noProof/>
            <w:sz w:val="24"/>
            <w:szCs w:val="24"/>
          </w:rPr>
          <w:t>http://cancercontrol.cancer.gov/use_what_works/start.htm</w:t>
        </w:r>
        <w:bookmarkEnd w:id="90"/>
      </w:hyperlink>
    </w:p>
    <w:p w14:paraId="4C537A12" w14:textId="03F3DC64" w:rsidR="00EF2F10" w:rsidRPr="00EF2F10" w:rsidRDefault="00EF2F10" w:rsidP="00EF2F10">
      <w:pPr>
        <w:spacing w:after="0" w:line="240" w:lineRule="auto"/>
        <w:ind w:left="720" w:hanging="720"/>
        <w:rPr>
          <w:rFonts w:ascii="Times New Roman" w:hAnsi="Times New Roman" w:cs="Times New Roman"/>
          <w:noProof/>
          <w:sz w:val="24"/>
          <w:szCs w:val="24"/>
        </w:rPr>
      </w:pPr>
      <w:bookmarkStart w:id="91" w:name="_ENREF_36"/>
      <w:r w:rsidRPr="00EF2F10">
        <w:rPr>
          <w:rFonts w:ascii="Times New Roman" w:hAnsi="Times New Roman" w:cs="Times New Roman"/>
          <w:noProof/>
          <w:sz w:val="24"/>
          <w:szCs w:val="24"/>
        </w:rPr>
        <w:lastRenderedPageBreak/>
        <w:t xml:space="preserve">Oak Ridge Associated Universities. (2012). CDCynergy Social Marketing Edition: Definitions  Retrieved June 29, 2012, from </w:t>
      </w:r>
      <w:hyperlink r:id="rId34" w:history="1">
        <w:r w:rsidRPr="00EF2F10">
          <w:rPr>
            <w:rStyle w:val="Hyperlink"/>
            <w:rFonts w:ascii="Times New Roman" w:hAnsi="Times New Roman" w:cs="Times New Roman"/>
            <w:noProof/>
            <w:sz w:val="24"/>
            <w:szCs w:val="24"/>
          </w:rPr>
          <w:t>http://www.orau.gov/cdcynergy/soc2web/Content/activeinformation/glossary/glossarycontent.htm</w:t>
        </w:r>
        <w:bookmarkEnd w:id="91"/>
      </w:hyperlink>
    </w:p>
    <w:p w14:paraId="5E382B95" w14:textId="3886C5BA" w:rsidR="00EF2F10" w:rsidRPr="00EF2F10" w:rsidRDefault="00EF2F10" w:rsidP="00EF2F10">
      <w:pPr>
        <w:spacing w:after="0" w:line="240" w:lineRule="auto"/>
        <w:ind w:left="720" w:hanging="720"/>
        <w:rPr>
          <w:rFonts w:ascii="Times New Roman" w:hAnsi="Times New Roman" w:cs="Times New Roman"/>
          <w:noProof/>
          <w:sz w:val="24"/>
          <w:szCs w:val="24"/>
        </w:rPr>
      </w:pPr>
      <w:bookmarkStart w:id="92" w:name="_ENREF_37"/>
      <w:r w:rsidRPr="00EF2F10">
        <w:rPr>
          <w:rFonts w:ascii="Times New Roman" w:hAnsi="Times New Roman" w:cs="Times New Roman"/>
          <w:noProof/>
          <w:sz w:val="24"/>
          <w:szCs w:val="24"/>
        </w:rPr>
        <w:t xml:space="preserve">Public Health Accreditation Board. (2011). Public Health Accreditation Board Acronyms and Glossary of Terms  Retrieved June 29, 2012, from </w:t>
      </w:r>
      <w:hyperlink r:id="rId35" w:history="1">
        <w:r w:rsidRPr="00EF2F10">
          <w:rPr>
            <w:rStyle w:val="Hyperlink"/>
            <w:rFonts w:ascii="Times New Roman" w:hAnsi="Times New Roman" w:cs="Times New Roman"/>
            <w:noProof/>
            <w:sz w:val="24"/>
            <w:szCs w:val="24"/>
          </w:rPr>
          <w:t>http://www.phaboard.org/wp-content/uploads/PHAB-Acronyms-and-Glossary-of-Terms-Version-1.0.pdf</w:t>
        </w:r>
        <w:bookmarkEnd w:id="92"/>
      </w:hyperlink>
    </w:p>
    <w:p w14:paraId="381285A9" w14:textId="77777777" w:rsidR="00EF2F10" w:rsidRPr="00EF2F10" w:rsidRDefault="00EF2F10" w:rsidP="00EF2F10">
      <w:pPr>
        <w:spacing w:after="0" w:line="240" w:lineRule="auto"/>
        <w:ind w:left="720" w:hanging="720"/>
        <w:rPr>
          <w:rFonts w:ascii="Times New Roman" w:hAnsi="Times New Roman" w:cs="Times New Roman"/>
          <w:noProof/>
          <w:sz w:val="24"/>
          <w:szCs w:val="24"/>
        </w:rPr>
      </w:pPr>
      <w:bookmarkStart w:id="93" w:name="_ENREF_38"/>
      <w:r w:rsidRPr="00EF2F10">
        <w:rPr>
          <w:rFonts w:ascii="Times New Roman" w:hAnsi="Times New Roman" w:cs="Times New Roman"/>
          <w:noProof/>
          <w:sz w:val="24"/>
          <w:szCs w:val="24"/>
        </w:rPr>
        <w:t xml:space="preserve">Rabin, Brownson, Haire-Joshu, Kreuter, &amp; Weaver. (2008). A Glossary for Dissemination and Implementation Research in Health. </w:t>
      </w:r>
      <w:r w:rsidRPr="00EF2F10">
        <w:rPr>
          <w:rFonts w:ascii="Times New Roman" w:hAnsi="Times New Roman" w:cs="Times New Roman"/>
          <w:i/>
          <w:noProof/>
          <w:sz w:val="24"/>
          <w:szCs w:val="24"/>
        </w:rPr>
        <w:t>J Public Health Manag Pract, 14</w:t>
      </w:r>
      <w:r w:rsidRPr="00EF2F10">
        <w:rPr>
          <w:rFonts w:ascii="Times New Roman" w:hAnsi="Times New Roman" w:cs="Times New Roman"/>
          <w:noProof/>
          <w:sz w:val="24"/>
          <w:szCs w:val="24"/>
        </w:rPr>
        <w:t>(2), 117-123. doi: 10.1097/01.PHH.0000311888.06252.bb</w:t>
      </w:r>
      <w:bookmarkEnd w:id="93"/>
    </w:p>
    <w:p w14:paraId="3E1534D4" w14:textId="77777777" w:rsidR="00EF2F10" w:rsidRPr="00EF2F10" w:rsidRDefault="00EF2F10" w:rsidP="00EF2F10">
      <w:pPr>
        <w:spacing w:after="0" w:line="240" w:lineRule="auto"/>
        <w:ind w:left="720" w:hanging="720"/>
        <w:rPr>
          <w:rFonts w:ascii="Times New Roman" w:hAnsi="Times New Roman" w:cs="Times New Roman"/>
          <w:noProof/>
          <w:sz w:val="24"/>
          <w:szCs w:val="24"/>
        </w:rPr>
      </w:pPr>
      <w:bookmarkStart w:id="94" w:name="_ENREF_39"/>
      <w:r w:rsidRPr="00EF2F10">
        <w:rPr>
          <w:rFonts w:ascii="Times New Roman" w:hAnsi="Times New Roman" w:cs="Times New Roman"/>
          <w:noProof/>
          <w:sz w:val="24"/>
          <w:szCs w:val="24"/>
        </w:rPr>
        <w:t xml:space="preserve">Rychetnik, Hawe, Waters, Barratt, &amp; Frommer. (2004). A Glossary for Evidence Based Public Health. </w:t>
      </w:r>
      <w:r w:rsidRPr="00EF2F10">
        <w:rPr>
          <w:rFonts w:ascii="Times New Roman" w:hAnsi="Times New Roman" w:cs="Times New Roman"/>
          <w:i/>
          <w:noProof/>
          <w:sz w:val="24"/>
          <w:szCs w:val="24"/>
        </w:rPr>
        <w:t>J Epidemiol Community Health, 58</w:t>
      </w:r>
      <w:r w:rsidRPr="00EF2F10">
        <w:rPr>
          <w:rFonts w:ascii="Times New Roman" w:hAnsi="Times New Roman" w:cs="Times New Roman"/>
          <w:noProof/>
          <w:sz w:val="24"/>
          <w:szCs w:val="24"/>
        </w:rPr>
        <w:t>(7), 538-545. doi: 10.1136/jech.2003.011585</w:t>
      </w:r>
      <w:bookmarkEnd w:id="94"/>
    </w:p>
    <w:p w14:paraId="483016FC" w14:textId="77777777" w:rsidR="00EF2F10" w:rsidRPr="00EF2F10" w:rsidRDefault="00EF2F10" w:rsidP="00EF2F10">
      <w:pPr>
        <w:spacing w:after="0" w:line="240" w:lineRule="auto"/>
        <w:ind w:left="720" w:hanging="720"/>
        <w:rPr>
          <w:rFonts w:ascii="Times New Roman" w:hAnsi="Times New Roman" w:cs="Times New Roman"/>
          <w:noProof/>
          <w:sz w:val="24"/>
          <w:szCs w:val="24"/>
        </w:rPr>
      </w:pPr>
      <w:bookmarkStart w:id="95" w:name="_ENREF_40"/>
      <w:r w:rsidRPr="00EF2F10">
        <w:rPr>
          <w:rFonts w:ascii="Times New Roman" w:hAnsi="Times New Roman" w:cs="Times New Roman"/>
          <w:noProof/>
          <w:sz w:val="24"/>
          <w:szCs w:val="24"/>
        </w:rPr>
        <w:t xml:space="preserve">Sackett, D. L., Rosenberg, W., Gray, J., Haynes, R. B., &amp; Richardson, W. S. (1996). Evidence based medicine: what it is and what it isn't. </w:t>
      </w:r>
      <w:r w:rsidRPr="00EF2F10">
        <w:rPr>
          <w:rFonts w:ascii="Times New Roman" w:hAnsi="Times New Roman" w:cs="Times New Roman"/>
          <w:i/>
          <w:noProof/>
          <w:sz w:val="24"/>
          <w:szCs w:val="24"/>
        </w:rPr>
        <w:t>BMJ, 312</w:t>
      </w:r>
      <w:r w:rsidRPr="00EF2F10">
        <w:rPr>
          <w:rFonts w:ascii="Times New Roman" w:hAnsi="Times New Roman" w:cs="Times New Roman"/>
          <w:noProof/>
          <w:sz w:val="24"/>
          <w:szCs w:val="24"/>
        </w:rPr>
        <w:t xml:space="preserve">(7023), 71-72. </w:t>
      </w:r>
      <w:bookmarkEnd w:id="95"/>
    </w:p>
    <w:p w14:paraId="12A77191" w14:textId="77777777" w:rsidR="00EF2F10" w:rsidRPr="00EF2F10" w:rsidRDefault="00EF2F10" w:rsidP="00EF2F10">
      <w:pPr>
        <w:spacing w:after="0" w:line="240" w:lineRule="auto"/>
        <w:ind w:left="720" w:hanging="720"/>
        <w:rPr>
          <w:rFonts w:ascii="Times New Roman" w:hAnsi="Times New Roman" w:cs="Times New Roman"/>
          <w:noProof/>
          <w:sz w:val="24"/>
          <w:szCs w:val="24"/>
        </w:rPr>
      </w:pPr>
      <w:bookmarkStart w:id="96" w:name="_ENREF_41"/>
      <w:r w:rsidRPr="00EF2F10">
        <w:rPr>
          <w:rFonts w:ascii="Times New Roman" w:hAnsi="Times New Roman" w:cs="Times New Roman"/>
          <w:noProof/>
          <w:sz w:val="24"/>
          <w:szCs w:val="24"/>
        </w:rPr>
        <w:t xml:space="preserve">Saunders, R. P., Evans, M. H., &amp; Joshi, P. (2005). Developing a Process-Evaluation Plan for Assessing Health Promotion Program Implementation: A How-To Guide </w:t>
      </w:r>
      <w:r w:rsidRPr="00EF2F10">
        <w:rPr>
          <w:rFonts w:ascii="Times New Roman" w:hAnsi="Times New Roman" w:cs="Times New Roman"/>
          <w:i/>
          <w:noProof/>
          <w:sz w:val="24"/>
          <w:szCs w:val="24"/>
        </w:rPr>
        <w:t>Health Promot Pract, 6</w:t>
      </w:r>
      <w:r w:rsidRPr="00EF2F10">
        <w:rPr>
          <w:rFonts w:ascii="Times New Roman" w:hAnsi="Times New Roman" w:cs="Times New Roman"/>
          <w:noProof/>
          <w:sz w:val="24"/>
          <w:szCs w:val="24"/>
        </w:rPr>
        <w:t>(2), 134-147. doi: 10.1177/1524839904273387</w:t>
      </w:r>
      <w:bookmarkEnd w:id="96"/>
    </w:p>
    <w:p w14:paraId="091146CD" w14:textId="1551D131" w:rsidR="00EF2F10" w:rsidRPr="00EF2F10" w:rsidRDefault="00EF2F10" w:rsidP="00145EC7">
      <w:pPr>
        <w:spacing w:after="0" w:line="240" w:lineRule="auto"/>
        <w:ind w:left="720" w:hanging="720"/>
        <w:rPr>
          <w:rFonts w:ascii="Times New Roman" w:hAnsi="Times New Roman" w:cs="Times New Roman"/>
          <w:noProof/>
          <w:sz w:val="24"/>
          <w:szCs w:val="24"/>
        </w:rPr>
      </w:pPr>
      <w:bookmarkStart w:id="97" w:name="_ENREF_42"/>
      <w:r w:rsidRPr="00EF2F10">
        <w:rPr>
          <w:rFonts w:ascii="Times New Roman" w:hAnsi="Times New Roman" w:cs="Times New Roman"/>
          <w:noProof/>
          <w:sz w:val="24"/>
          <w:szCs w:val="24"/>
        </w:rPr>
        <w:t xml:space="preserve">Swinburn, B., Egger, G., &amp; Raza, F. (1999). Dissecting obesogenic environments: the development and application of a framework for identifying and prioritizing environmental interventions for obesity. </w:t>
      </w:r>
      <w:r w:rsidRPr="00EF2F10">
        <w:rPr>
          <w:rFonts w:ascii="Times New Roman" w:hAnsi="Times New Roman" w:cs="Times New Roman"/>
          <w:i/>
          <w:noProof/>
          <w:sz w:val="24"/>
          <w:szCs w:val="24"/>
        </w:rPr>
        <w:t>Preventive Medicine, 29</w:t>
      </w:r>
      <w:r w:rsidRPr="00EF2F10">
        <w:rPr>
          <w:rFonts w:ascii="Times New Roman" w:hAnsi="Times New Roman" w:cs="Times New Roman"/>
          <w:noProof/>
          <w:sz w:val="24"/>
          <w:szCs w:val="24"/>
        </w:rPr>
        <w:t>(6 Pt 1), 563-570. doi: 10.1006/pmed.1999.0585S0091-7435(99)90585-6 [pii]</w:t>
      </w:r>
      <w:bookmarkEnd w:id="97"/>
    </w:p>
    <w:p w14:paraId="09FACF0C" w14:textId="6169AB20" w:rsidR="00EF2F10" w:rsidRPr="00EF2F10" w:rsidRDefault="00EF2F10" w:rsidP="00145EC7">
      <w:pPr>
        <w:spacing w:after="0" w:line="240" w:lineRule="auto"/>
        <w:ind w:left="720" w:hanging="720"/>
        <w:rPr>
          <w:rFonts w:ascii="Times New Roman" w:hAnsi="Times New Roman" w:cs="Times New Roman"/>
          <w:noProof/>
          <w:sz w:val="24"/>
          <w:szCs w:val="24"/>
        </w:rPr>
      </w:pPr>
      <w:bookmarkStart w:id="98" w:name="_ENREF_43"/>
      <w:r w:rsidRPr="00EF2F10">
        <w:rPr>
          <w:rFonts w:ascii="Times New Roman" w:hAnsi="Times New Roman" w:cs="Times New Roman"/>
          <w:noProof/>
          <w:sz w:val="24"/>
          <w:szCs w:val="24"/>
        </w:rPr>
        <w:t xml:space="preserve">U.S. Department of Health and Human Services. (2012). NREPP SAMHSA's National Registry of Evidence-based Programs and Practices: NREPP Glossary  Retrieved July 3, 2012, from </w:t>
      </w:r>
      <w:hyperlink r:id="rId36" w:history="1">
        <w:r w:rsidRPr="00EF2F10">
          <w:rPr>
            <w:rStyle w:val="Hyperlink"/>
            <w:rFonts w:ascii="Times New Roman" w:hAnsi="Times New Roman" w:cs="Times New Roman"/>
            <w:noProof/>
            <w:sz w:val="24"/>
            <w:szCs w:val="24"/>
          </w:rPr>
          <w:t>http://www.nrepp.samhsa.gov/AboutGlossary.aspx</w:t>
        </w:r>
        <w:bookmarkEnd w:id="98"/>
      </w:hyperlink>
    </w:p>
    <w:p w14:paraId="0B324914" w14:textId="77777777" w:rsidR="00EF2F10" w:rsidRPr="00EF2F10" w:rsidRDefault="00EF2F10" w:rsidP="00145EC7">
      <w:pPr>
        <w:spacing w:after="0" w:line="240" w:lineRule="auto"/>
        <w:ind w:left="720" w:hanging="720"/>
        <w:rPr>
          <w:rFonts w:ascii="Times New Roman" w:hAnsi="Times New Roman" w:cs="Times New Roman"/>
          <w:noProof/>
          <w:sz w:val="24"/>
          <w:szCs w:val="24"/>
        </w:rPr>
      </w:pPr>
      <w:bookmarkStart w:id="99" w:name="_ENREF_44"/>
      <w:r w:rsidRPr="00EF2F10">
        <w:rPr>
          <w:rFonts w:ascii="Times New Roman" w:hAnsi="Times New Roman" w:cs="Times New Roman"/>
          <w:noProof/>
          <w:sz w:val="24"/>
          <w:szCs w:val="24"/>
        </w:rPr>
        <w:t xml:space="preserve">Wilson, K. M., Brady, T. J., &amp; Lesesne, C. (2011). An organizing framework for translation in public health: the Knowledge to Action Framework. </w:t>
      </w:r>
      <w:r w:rsidRPr="00EF2F10">
        <w:rPr>
          <w:rFonts w:ascii="Times New Roman" w:hAnsi="Times New Roman" w:cs="Times New Roman"/>
          <w:i/>
          <w:noProof/>
          <w:sz w:val="24"/>
          <w:szCs w:val="24"/>
        </w:rPr>
        <w:t>Preventing Chronic Disease, 8</w:t>
      </w:r>
      <w:r w:rsidRPr="00EF2F10">
        <w:rPr>
          <w:rFonts w:ascii="Times New Roman" w:hAnsi="Times New Roman" w:cs="Times New Roman"/>
          <w:noProof/>
          <w:sz w:val="24"/>
          <w:szCs w:val="24"/>
        </w:rPr>
        <w:t xml:space="preserve">(2), A46. </w:t>
      </w:r>
      <w:bookmarkEnd w:id="99"/>
    </w:p>
    <w:p w14:paraId="1CDE806E" w14:textId="75E5C7E3" w:rsidR="00EF2F10" w:rsidRDefault="00EF2F10" w:rsidP="00EF2F10">
      <w:pPr>
        <w:spacing w:line="240" w:lineRule="auto"/>
        <w:rPr>
          <w:rFonts w:ascii="Times New Roman" w:hAnsi="Times New Roman" w:cs="Times New Roman"/>
          <w:noProof/>
          <w:sz w:val="24"/>
          <w:szCs w:val="24"/>
        </w:rPr>
      </w:pPr>
    </w:p>
    <w:p w14:paraId="24B04091" w14:textId="671114A4" w:rsidR="009B2932" w:rsidRPr="00E30A64" w:rsidRDefault="00545F00" w:rsidP="00A733B4">
      <w:pPr>
        <w:spacing w:after="0" w:line="240" w:lineRule="auto"/>
        <w:ind w:left="720" w:hanging="720"/>
        <w:contextualSpacing/>
        <w:rPr>
          <w:rFonts w:ascii="Times New Roman" w:hAnsi="Times New Roman" w:cs="Times New Roman"/>
          <w:sz w:val="24"/>
          <w:szCs w:val="24"/>
        </w:rPr>
      </w:pPr>
      <w:r w:rsidRPr="00E30A64">
        <w:rPr>
          <w:rFonts w:ascii="Times New Roman" w:hAnsi="Times New Roman" w:cs="Times New Roman"/>
          <w:sz w:val="24"/>
          <w:szCs w:val="24"/>
        </w:rPr>
        <w:fldChar w:fldCharType="end"/>
      </w:r>
    </w:p>
    <w:sectPr w:rsidR="009B2932" w:rsidRPr="00E30A64" w:rsidSect="00AC7A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FA53D0" w14:textId="77777777" w:rsidR="001658CB" w:rsidRDefault="001658CB" w:rsidP="00D24FF4">
      <w:pPr>
        <w:spacing w:after="0" w:line="240" w:lineRule="auto"/>
      </w:pPr>
      <w:r>
        <w:separator/>
      </w:r>
    </w:p>
  </w:endnote>
  <w:endnote w:type="continuationSeparator" w:id="0">
    <w:p w14:paraId="423F5F58" w14:textId="77777777" w:rsidR="001658CB" w:rsidRDefault="001658CB" w:rsidP="00D24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dobe Garamond Pro Bold">
    <w:altName w:val="Adobe Garamond Pro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3AA33" w14:textId="6DAA5623" w:rsidR="00A076A8" w:rsidRDefault="00A076A8" w:rsidP="00E30A64">
    <w:pPr>
      <w:pStyle w:val="Header"/>
      <w:jc w:val="right"/>
    </w:pPr>
    <w:r>
      <w:fldChar w:fldCharType="begin"/>
    </w:r>
    <w:r>
      <w:instrText xml:space="preserve"> PAGE   \* MERGEFORMAT </w:instrText>
    </w:r>
    <w:r>
      <w:fldChar w:fldCharType="separate"/>
    </w:r>
    <w:r w:rsidR="00583425">
      <w:rPr>
        <w:noProof/>
      </w:rPr>
      <w:t>11</w:t>
    </w:r>
    <w:r>
      <w:rPr>
        <w:noProof/>
      </w:rPr>
      <w:fldChar w:fldCharType="end"/>
    </w:r>
    <w:r>
      <w:rPr>
        <w:noProof/>
      </w:rPr>
      <w:tab/>
    </w:r>
    <w:r>
      <w:rPr>
        <w:noProof/>
      </w:rPr>
      <w:tab/>
    </w:r>
    <w:r>
      <w:t xml:space="preserve">Rev </w:t>
    </w:r>
    <w:del w:id="54" w:author="Decosimo, Kasey Poole" w:date="2017-07-25T08:24:00Z">
      <w:r w:rsidDel="00583425">
        <w:delText>9-9-14</w:delText>
      </w:r>
    </w:del>
    <w:ins w:id="55" w:author="Decosimo, Kasey Poole" w:date="2017-07-25T08:24:00Z">
      <w:r w:rsidR="00583425">
        <w:t>July 2017</w:t>
      </w:r>
    </w:ins>
  </w:p>
  <w:p w14:paraId="69252A7C" w14:textId="77777777" w:rsidR="00A076A8" w:rsidRDefault="00A076A8" w:rsidP="00A858D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E57DC" w14:textId="77777777" w:rsidR="001658CB" w:rsidRDefault="001658CB" w:rsidP="00D24FF4">
      <w:pPr>
        <w:spacing w:after="0" w:line="240" w:lineRule="auto"/>
      </w:pPr>
      <w:r>
        <w:separator/>
      </w:r>
    </w:p>
  </w:footnote>
  <w:footnote w:type="continuationSeparator" w:id="0">
    <w:p w14:paraId="26580641" w14:textId="77777777" w:rsidR="001658CB" w:rsidRDefault="001658CB" w:rsidP="00D24F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4ABF4" w14:textId="77777777" w:rsidR="00A076A8" w:rsidRDefault="00A076A8" w:rsidP="00181401">
    <w:pPr>
      <w:pStyle w:val="Header"/>
      <w:jc w:val="right"/>
    </w:pPr>
    <w:r>
      <w:rPr>
        <w:noProof/>
      </w:rPr>
      <w:drawing>
        <wp:inline distT="0" distB="0" distL="0" distR="0" wp14:anchorId="309F723B" wp14:editId="6FEE05B1">
          <wp:extent cx="1560830" cy="45720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0830" cy="4572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9C4AC0"/>
    <w:multiLevelType w:val="hybridMultilevel"/>
    <w:tmpl w:val="6BEA8394"/>
    <w:lvl w:ilvl="0" w:tplc="1FA2161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05004A"/>
    <w:multiLevelType w:val="multilevel"/>
    <w:tmpl w:val="EB42C446"/>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E161F2"/>
    <w:multiLevelType w:val="hybridMultilevel"/>
    <w:tmpl w:val="7E2244FA"/>
    <w:lvl w:ilvl="0" w:tplc="04090001">
      <w:start w:val="1"/>
      <w:numFmt w:val="bullet"/>
      <w:lvlText w:val=""/>
      <w:lvlJc w:val="left"/>
      <w:pPr>
        <w:ind w:left="2000" w:hanging="360"/>
      </w:pPr>
      <w:rPr>
        <w:rFonts w:ascii="Symbol" w:hAnsi="Symbol" w:hint="default"/>
      </w:rPr>
    </w:lvl>
    <w:lvl w:ilvl="1" w:tplc="04090003" w:tentative="1">
      <w:start w:val="1"/>
      <w:numFmt w:val="bullet"/>
      <w:lvlText w:val="o"/>
      <w:lvlJc w:val="left"/>
      <w:pPr>
        <w:ind w:left="2720" w:hanging="360"/>
      </w:pPr>
      <w:rPr>
        <w:rFonts w:ascii="Courier New" w:hAnsi="Courier New" w:cs="Courier New" w:hint="default"/>
      </w:rPr>
    </w:lvl>
    <w:lvl w:ilvl="2" w:tplc="04090005" w:tentative="1">
      <w:start w:val="1"/>
      <w:numFmt w:val="bullet"/>
      <w:lvlText w:val=""/>
      <w:lvlJc w:val="left"/>
      <w:pPr>
        <w:ind w:left="3440" w:hanging="360"/>
      </w:pPr>
      <w:rPr>
        <w:rFonts w:ascii="Wingdings" w:hAnsi="Wingdings" w:hint="default"/>
      </w:rPr>
    </w:lvl>
    <w:lvl w:ilvl="3" w:tplc="04090001" w:tentative="1">
      <w:start w:val="1"/>
      <w:numFmt w:val="bullet"/>
      <w:lvlText w:val=""/>
      <w:lvlJc w:val="left"/>
      <w:pPr>
        <w:ind w:left="4160" w:hanging="360"/>
      </w:pPr>
      <w:rPr>
        <w:rFonts w:ascii="Symbol" w:hAnsi="Symbol" w:hint="default"/>
      </w:rPr>
    </w:lvl>
    <w:lvl w:ilvl="4" w:tplc="04090003" w:tentative="1">
      <w:start w:val="1"/>
      <w:numFmt w:val="bullet"/>
      <w:lvlText w:val="o"/>
      <w:lvlJc w:val="left"/>
      <w:pPr>
        <w:ind w:left="4880" w:hanging="360"/>
      </w:pPr>
      <w:rPr>
        <w:rFonts w:ascii="Courier New" w:hAnsi="Courier New" w:cs="Courier New" w:hint="default"/>
      </w:rPr>
    </w:lvl>
    <w:lvl w:ilvl="5" w:tplc="04090005" w:tentative="1">
      <w:start w:val="1"/>
      <w:numFmt w:val="bullet"/>
      <w:lvlText w:val=""/>
      <w:lvlJc w:val="left"/>
      <w:pPr>
        <w:ind w:left="5600" w:hanging="360"/>
      </w:pPr>
      <w:rPr>
        <w:rFonts w:ascii="Wingdings" w:hAnsi="Wingdings" w:hint="default"/>
      </w:rPr>
    </w:lvl>
    <w:lvl w:ilvl="6" w:tplc="04090001" w:tentative="1">
      <w:start w:val="1"/>
      <w:numFmt w:val="bullet"/>
      <w:lvlText w:val=""/>
      <w:lvlJc w:val="left"/>
      <w:pPr>
        <w:ind w:left="6320" w:hanging="360"/>
      </w:pPr>
      <w:rPr>
        <w:rFonts w:ascii="Symbol" w:hAnsi="Symbol" w:hint="default"/>
      </w:rPr>
    </w:lvl>
    <w:lvl w:ilvl="7" w:tplc="04090003" w:tentative="1">
      <w:start w:val="1"/>
      <w:numFmt w:val="bullet"/>
      <w:lvlText w:val="o"/>
      <w:lvlJc w:val="left"/>
      <w:pPr>
        <w:ind w:left="7040" w:hanging="360"/>
      </w:pPr>
      <w:rPr>
        <w:rFonts w:ascii="Courier New" w:hAnsi="Courier New" w:cs="Courier New" w:hint="default"/>
      </w:rPr>
    </w:lvl>
    <w:lvl w:ilvl="8" w:tplc="04090005" w:tentative="1">
      <w:start w:val="1"/>
      <w:numFmt w:val="bullet"/>
      <w:lvlText w:val=""/>
      <w:lvlJc w:val="left"/>
      <w:pPr>
        <w:ind w:left="7760" w:hanging="360"/>
      </w:pPr>
      <w:rPr>
        <w:rFonts w:ascii="Wingdings" w:hAnsi="Wingdings" w:hint="default"/>
      </w:rPr>
    </w:lvl>
  </w:abstractNum>
  <w:abstractNum w:abstractNumId="3" w15:restartNumberingAfterBreak="0">
    <w:nsid w:val="42F155DF"/>
    <w:multiLevelType w:val="multilevel"/>
    <w:tmpl w:val="305A40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6B3DE5"/>
    <w:multiLevelType w:val="multilevel"/>
    <w:tmpl w:val="9A1A785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rPr>
        <w:b/>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53151FDD"/>
    <w:multiLevelType w:val="multilevel"/>
    <w:tmpl w:val="39B2F50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56954A16"/>
    <w:multiLevelType w:val="hybridMultilevel"/>
    <w:tmpl w:val="093ED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D87A5A"/>
    <w:multiLevelType w:val="hybridMultilevel"/>
    <w:tmpl w:val="281AB952"/>
    <w:lvl w:ilvl="0" w:tplc="A27E5D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6"/>
  </w:num>
  <w:num w:numId="4">
    <w:abstractNumId w:val="2"/>
  </w:num>
  <w:num w:numId="5">
    <w:abstractNumId w:val="0"/>
  </w:num>
  <w:num w:numId="6">
    <w:abstractNumId w:val="7"/>
  </w:num>
  <w:num w:numId="7">
    <w:abstractNumId w:val="5"/>
  </w:num>
  <w:num w:numId="8">
    <w:abstractNumId w:val="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cosimo, Kasey Poole">
    <w15:presenceInfo w15:providerId="AD" w15:userId="S-1-5-21-344340502-4252695000-2390403120-13251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dfs0d2x20ast9eaetrp9waj5fttxre0rt5s&quot;&gt;Glossary EndNote Library&lt;record-ids&gt;&lt;item&gt;3&lt;/item&gt;&lt;item&gt;4&lt;/item&gt;&lt;item&gt;5&lt;/item&gt;&lt;item&gt;6&lt;/item&gt;&lt;item&gt;7&lt;/item&gt;&lt;item&gt;8&lt;/item&gt;&lt;item&gt;11&lt;/item&gt;&lt;item&gt;12&lt;/item&gt;&lt;item&gt;13&lt;/item&gt;&lt;item&gt;25&lt;/item&gt;&lt;item&gt;26&lt;/item&gt;&lt;item&gt;29&lt;/item&gt;&lt;item&gt;32&lt;/item&gt;&lt;item&gt;36&lt;/item&gt;&lt;item&gt;37&lt;/item&gt;&lt;item&gt;41&lt;/item&gt;&lt;item&gt;42&lt;/item&gt;&lt;item&gt;43&lt;/item&gt;&lt;item&gt;44&lt;/item&gt;&lt;item&gt;45&lt;/item&gt;&lt;item&gt;46&lt;/item&gt;&lt;item&gt;47&lt;/item&gt;&lt;item&gt;48&lt;/item&gt;&lt;item&gt;53&lt;/item&gt;&lt;item&gt;54&lt;/item&gt;&lt;item&gt;60&lt;/item&gt;&lt;item&gt;61&lt;/item&gt;&lt;item&gt;63&lt;/item&gt;&lt;item&gt;66&lt;/item&gt;&lt;item&gt;67&lt;/item&gt;&lt;item&gt;68&lt;/item&gt;&lt;item&gt;69&lt;/item&gt;&lt;item&gt;71&lt;/item&gt;&lt;item&gt;72&lt;/item&gt;&lt;item&gt;73&lt;/item&gt;&lt;item&gt;74&lt;/item&gt;&lt;item&gt;75&lt;/item&gt;&lt;item&gt;76&lt;/item&gt;&lt;item&gt;77&lt;/item&gt;&lt;item&gt;78&lt;/item&gt;&lt;item&gt;79&lt;/item&gt;&lt;item&gt;80&lt;/item&gt;&lt;item&gt;81&lt;/item&gt;&lt;item&gt;82&lt;/item&gt;&lt;/record-ids&gt;&lt;/item&gt;&lt;/Libraries&gt;"/>
  </w:docVars>
  <w:rsids>
    <w:rsidRoot w:val="00997FED"/>
    <w:rsid w:val="00006AF9"/>
    <w:rsid w:val="00006C96"/>
    <w:rsid w:val="0001298F"/>
    <w:rsid w:val="000145F7"/>
    <w:rsid w:val="000242DC"/>
    <w:rsid w:val="00047621"/>
    <w:rsid w:val="000530FE"/>
    <w:rsid w:val="00064C9A"/>
    <w:rsid w:val="0006506C"/>
    <w:rsid w:val="00082F8F"/>
    <w:rsid w:val="000930E7"/>
    <w:rsid w:val="000A0F7B"/>
    <w:rsid w:val="000B1EFC"/>
    <w:rsid w:val="000B243E"/>
    <w:rsid w:val="000C3CC9"/>
    <w:rsid w:val="000D39C7"/>
    <w:rsid w:val="000D43FF"/>
    <w:rsid w:val="000E0453"/>
    <w:rsid w:val="000F5C61"/>
    <w:rsid w:val="000F7126"/>
    <w:rsid w:val="00114F9E"/>
    <w:rsid w:val="001269ED"/>
    <w:rsid w:val="001303C3"/>
    <w:rsid w:val="001338D4"/>
    <w:rsid w:val="00143CA7"/>
    <w:rsid w:val="00145EC7"/>
    <w:rsid w:val="00145F40"/>
    <w:rsid w:val="00155670"/>
    <w:rsid w:val="001631E5"/>
    <w:rsid w:val="00163D9A"/>
    <w:rsid w:val="001658CB"/>
    <w:rsid w:val="001728B2"/>
    <w:rsid w:val="0017472F"/>
    <w:rsid w:val="00177F93"/>
    <w:rsid w:val="00181401"/>
    <w:rsid w:val="00182C8E"/>
    <w:rsid w:val="001836E6"/>
    <w:rsid w:val="0018756C"/>
    <w:rsid w:val="00195454"/>
    <w:rsid w:val="001A71FF"/>
    <w:rsid w:val="001A7CA4"/>
    <w:rsid w:val="001B089C"/>
    <w:rsid w:val="001B1881"/>
    <w:rsid w:val="001B6993"/>
    <w:rsid w:val="001C0BCC"/>
    <w:rsid w:val="001C191B"/>
    <w:rsid w:val="001C5EFE"/>
    <w:rsid w:val="001D0BCA"/>
    <w:rsid w:val="001D62D7"/>
    <w:rsid w:val="001D6945"/>
    <w:rsid w:val="001E1D1E"/>
    <w:rsid w:val="001E1D81"/>
    <w:rsid w:val="001E455E"/>
    <w:rsid w:val="001E5787"/>
    <w:rsid w:val="001F302D"/>
    <w:rsid w:val="001F5032"/>
    <w:rsid w:val="002004C9"/>
    <w:rsid w:val="002020FB"/>
    <w:rsid w:val="0020449C"/>
    <w:rsid w:val="00220B15"/>
    <w:rsid w:val="00226133"/>
    <w:rsid w:val="0022721E"/>
    <w:rsid w:val="00230A9A"/>
    <w:rsid w:val="00246DAF"/>
    <w:rsid w:val="002578F9"/>
    <w:rsid w:val="002645D7"/>
    <w:rsid w:val="00264DD2"/>
    <w:rsid w:val="00273405"/>
    <w:rsid w:val="00280E77"/>
    <w:rsid w:val="0028603D"/>
    <w:rsid w:val="002B514B"/>
    <w:rsid w:val="002C4DFE"/>
    <w:rsid w:val="002C5CCA"/>
    <w:rsid w:val="002C5CCE"/>
    <w:rsid w:val="002D39FA"/>
    <w:rsid w:val="002D4428"/>
    <w:rsid w:val="002E74EE"/>
    <w:rsid w:val="00304729"/>
    <w:rsid w:val="00306F79"/>
    <w:rsid w:val="00327D19"/>
    <w:rsid w:val="0033360B"/>
    <w:rsid w:val="00340F97"/>
    <w:rsid w:val="00344CD5"/>
    <w:rsid w:val="00352475"/>
    <w:rsid w:val="00352C90"/>
    <w:rsid w:val="00373385"/>
    <w:rsid w:val="003B3DAC"/>
    <w:rsid w:val="003D5673"/>
    <w:rsid w:val="003D65C9"/>
    <w:rsid w:val="003E3B3D"/>
    <w:rsid w:val="003F7456"/>
    <w:rsid w:val="00403DBE"/>
    <w:rsid w:val="004045DA"/>
    <w:rsid w:val="0040558D"/>
    <w:rsid w:val="00413CFE"/>
    <w:rsid w:val="00430FDC"/>
    <w:rsid w:val="0043274D"/>
    <w:rsid w:val="004337D0"/>
    <w:rsid w:val="00434380"/>
    <w:rsid w:val="004423E7"/>
    <w:rsid w:val="00451299"/>
    <w:rsid w:val="00455B99"/>
    <w:rsid w:val="0047081D"/>
    <w:rsid w:val="004927DA"/>
    <w:rsid w:val="004A4F9C"/>
    <w:rsid w:val="004A6C5D"/>
    <w:rsid w:val="004B1E10"/>
    <w:rsid w:val="004B634B"/>
    <w:rsid w:val="004C1045"/>
    <w:rsid w:val="004C45B9"/>
    <w:rsid w:val="004E5EE3"/>
    <w:rsid w:val="004F2C6D"/>
    <w:rsid w:val="004F611B"/>
    <w:rsid w:val="004F6D35"/>
    <w:rsid w:val="00502405"/>
    <w:rsid w:val="0050355E"/>
    <w:rsid w:val="00503DBD"/>
    <w:rsid w:val="005240E3"/>
    <w:rsid w:val="00527E71"/>
    <w:rsid w:val="00531A86"/>
    <w:rsid w:val="00531C58"/>
    <w:rsid w:val="00534617"/>
    <w:rsid w:val="005356F8"/>
    <w:rsid w:val="0054335E"/>
    <w:rsid w:val="005452E7"/>
    <w:rsid w:val="00545F00"/>
    <w:rsid w:val="00547935"/>
    <w:rsid w:val="00550FF4"/>
    <w:rsid w:val="005812C2"/>
    <w:rsid w:val="00583425"/>
    <w:rsid w:val="005B7DEF"/>
    <w:rsid w:val="005C3E09"/>
    <w:rsid w:val="005C62B7"/>
    <w:rsid w:val="005C7F3B"/>
    <w:rsid w:val="005D025B"/>
    <w:rsid w:val="005D7A01"/>
    <w:rsid w:val="005E2008"/>
    <w:rsid w:val="0063353A"/>
    <w:rsid w:val="006467F8"/>
    <w:rsid w:val="0065407A"/>
    <w:rsid w:val="00672AF4"/>
    <w:rsid w:val="00673CA3"/>
    <w:rsid w:val="006842FB"/>
    <w:rsid w:val="00684953"/>
    <w:rsid w:val="00693A02"/>
    <w:rsid w:val="0069618C"/>
    <w:rsid w:val="006B6272"/>
    <w:rsid w:val="006B6CE9"/>
    <w:rsid w:val="006D46EF"/>
    <w:rsid w:val="006E67B8"/>
    <w:rsid w:val="006E70CC"/>
    <w:rsid w:val="006F0D30"/>
    <w:rsid w:val="00704504"/>
    <w:rsid w:val="00714B25"/>
    <w:rsid w:val="00715B53"/>
    <w:rsid w:val="007242FC"/>
    <w:rsid w:val="00725178"/>
    <w:rsid w:val="00727086"/>
    <w:rsid w:val="00731F80"/>
    <w:rsid w:val="00734FD3"/>
    <w:rsid w:val="00751AC4"/>
    <w:rsid w:val="00752C7E"/>
    <w:rsid w:val="007579BB"/>
    <w:rsid w:val="00757C36"/>
    <w:rsid w:val="00773207"/>
    <w:rsid w:val="00777406"/>
    <w:rsid w:val="00791D1E"/>
    <w:rsid w:val="00796538"/>
    <w:rsid w:val="007A6E77"/>
    <w:rsid w:val="007B2888"/>
    <w:rsid w:val="007B4559"/>
    <w:rsid w:val="007B595C"/>
    <w:rsid w:val="007C2AE2"/>
    <w:rsid w:val="007C38F1"/>
    <w:rsid w:val="007D0252"/>
    <w:rsid w:val="007D313D"/>
    <w:rsid w:val="007D39D9"/>
    <w:rsid w:val="007F7CBD"/>
    <w:rsid w:val="00807C1D"/>
    <w:rsid w:val="00815581"/>
    <w:rsid w:val="00817094"/>
    <w:rsid w:val="0082387E"/>
    <w:rsid w:val="00833149"/>
    <w:rsid w:val="00833B9B"/>
    <w:rsid w:val="00841E98"/>
    <w:rsid w:val="00853E44"/>
    <w:rsid w:val="008606B8"/>
    <w:rsid w:val="00863D16"/>
    <w:rsid w:val="008747B7"/>
    <w:rsid w:val="00896901"/>
    <w:rsid w:val="008B4871"/>
    <w:rsid w:val="008C5DA7"/>
    <w:rsid w:val="008D5378"/>
    <w:rsid w:val="008E2FA1"/>
    <w:rsid w:val="009075DC"/>
    <w:rsid w:val="00911231"/>
    <w:rsid w:val="009113DA"/>
    <w:rsid w:val="009114C5"/>
    <w:rsid w:val="00913B9E"/>
    <w:rsid w:val="009160D1"/>
    <w:rsid w:val="00935077"/>
    <w:rsid w:val="0095663F"/>
    <w:rsid w:val="0097484E"/>
    <w:rsid w:val="0098281F"/>
    <w:rsid w:val="0098681B"/>
    <w:rsid w:val="0099070F"/>
    <w:rsid w:val="00997FED"/>
    <w:rsid w:val="009B2932"/>
    <w:rsid w:val="009B45B3"/>
    <w:rsid w:val="009C4E96"/>
    <w:rsid w:val="009D1D57"/>
    <w:rsid w:val="009D55CB"/>
    <w:rsid w:val="009F4FD1"/>
    <w:rsid w:val="00A076A8"/>
    <w:rsid w:val="00A139D5"/>
    <w:rsid w:val="00A2159E"/>
    <w:rsid w:val="00A3271C"/>
    <w:rsid w:val="00A45E57"/>
    <w:rsid w:val="00A57BCE"/>
    <w:rsid w:val="00A57DEE"/>
    <w:rsid w:val="00A62F23"/>
    <w:rsid w:val="00A70EBC"/>
    <w:rsid w:val="00A7260A"/>
    <w:rsid w:val="00A733B4"/>
    <w:rsid w:val="00A751A8"/>
    <w:rsid w:val="00A77C21"/>
    <w:rsid w:val="00A82602"/>
    <w:rsid w:val="00A84F0C"/>
    <w:rsid w:val="00A858D0"/>
    <w:rsid w:val="00AA1FD7"/>
    <w:rsid w:val="00AC0445"/>
    <w:rsid w:val="00AC7A54"/>
    <w:rsid w:val="00AD7429"/>
    <w:rsid w:val="00AE0CCD"/>
    <w:rsid w:val="00AE76CA"/>
    <w:rsid w:val="00AF5688"/>
    <w:rsid w:val="00AF62C6"/>
    <w:rsid w:val="00B0179F"/>
    <w:rsid w:val="00B030E5"/>
    <w:rsid w:val="00B06F83"/>
    <w:rsid w:val="00B07847"/>
    <w:rsid w:val="00B16BCC"/>
    <w:rsid w:val="00B175F0"/>
    <w:rsid w:val="00B22CB1"/>
    <w:rsid w:val="00B24A4A"/>
    <w:rsid w:val="00B50FEF"/>
    <w:rsid w:val="00B567F2"/>
    <w:rsid w:val="00B91C71"/>
    <w:rsid w:val="00BB1F5F"/>
    <w:rsid w:val="00BB2EBF"/>
    <w:rsid w:val="00BD19FD"/>
    <w:rsid w:val="00BD63BF"/>
    <w:rsid w:val="00BE0A0A"/>
    <w:rsid w:val="00BE0CE1"/>
    <w:rsid w:val="00BF2231"/>
    <w:rsid w:val="00C26FC5"/>
    <w:rsid w:val="00C312FD"/>
    <w:rsid w:val="00C31ABF"/>
    <w:rsid w:val="00C33861"/>
    <w:rsid w:val="00C42742"/>
    <w:rsid w:val="00C4474F"/>
    <w:rsid w:val="00C63467"/>
    <w:rsid w:val="00C7334B"/>
    <w:rsid w:val="00C80F2D"/>
    <w:rsid w:val="00C9143D"/>
    <w:rsid w:val="00C976FD"/>
    <w:rsid w:val="00CA06EE"/>
    <w:rsid w:val="00CB30CF"/>
    <w:rsid w:val="00CC5CD4"/>
    <w:rsid w:val="00D01DEE"/>
    <w:rsid w:val="00D12662"/>
    <w:rsid w:val="00D1594A"/>
    <w:rsid w:val="00D24FF4"/>
    <w:rsid w:val="00D2784E"/>
    <w:rsid w:val="00D27F4A"/>
    <w:rsid w:val="00D31FD7"/>
    <w:rsid w:val="00D40D3C"/>
    <w:rsid w:val="00D43BFC"/>
    <w:rsid w:val="00D55166"/>
    <w:rsid w:val="00D65A57"/>
    <w:rsid w:val="00D753BD"/>
    <w:rsid w:val="00D7639F"/>
    <w:rsid w:val="00D7697B"/>
    <w:rsid w:val="00D8517A"/>
    <w:rsid w:val="00D8584C"/>
    <w:rsid w:val="00D87C5F"/>
    <w:rsid w:val="00D96A03"/>
    <w:rsid w:val="00DA7486"/>
    <w:rsid w:val="00DB183D"/>
    <w:rsid w:val="00DB4255"/>
    <w:rsid w:val="00DC36FB"/>
    <w:rsid w:val="00DC789C"/>
    <w:rsid w:val="00DD7731"/>
    <w:rsid w:val="00DE549B"/>
    <w:rsid w:val="00DF17DE"/>
    <w:rsid w:val="00DF2F8D"/>
    <w:rsid w:val="00DF33D9"/>
    <w:rsid w:val="00E009E1"/>
    <w:rsid w:val="00E23DBB"/>
    <w:rsid w:val="00E30A64"/>
    <w:rsid w:val="00E30EC4"/>
    <w:rsid w:val="00E31EE9"/>
    <w:rsid w:val="00E326D2"/>
    <w:rsid w:val="00E3375B"/>
    <w:rsid w:val="00E34AA0"/>
    <w:rsid w:val="00E60F06"/>
    <w:rsid w:val="00E61135"/>
    <w:rsid w:val="00E61DE6"/>
    <w:rsid w:val="00E77F8F"/>
    <w:rsid w:val="00E8034F"/>
    <w:rsid w:val="00E80585"/>
    <w:rsid w:val="00E81A60"/>
    <w:rsid w:val="00E8296C"/>
    <w:rsid w:val="00E91DDA"/>
    <w:rsid w:val="00EA4D86"/>
    <w:rsid w:val="00ED3237"/>
    <w:rsid w:val="00ED4BC8"/>
    <w:rsid w:val="00ED789B"/>
    <w:rsid w:val="00EE12BD"/>
    <w:rsid w:val="00EF2F10"/>
    <w:rsid w:val="00EF396E"/>
    <w:rsid w:val="00EF6CE4"/>
    <w:rsid w:val="00F06ABB"/>
    <w:rsid w:val="00F07C9D"/>
    <w:rsid w:val="00F12BCA"/>
    <w:rsid w:val="00F131BF"/>
    <w:rsid w:val="00F1322A"/>
    <w:rsid w:val="00F2236C"/>
    <w:rsid w:val="00F24BAC"/>
    <w:rsid w:val="00F36206"/>
    <w:rsid w:val="00F73558"/>
    <w:rsid w:val="00F73AC6"/>
    <w:rsid w:val="00FB6070"/>
    <w:rsid w:val="00FC69AB"/>
    <w:rsid w:val="00FD1962"/>
    <w:rsid w:val="00FF164E"/>
    <w:rsid w:val="00FF3CB6"/>
    <w:rsid w:val="00FF7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ED847A"/>
  <w15:docId w15:val="{AD2C4850-9705-4D8F-A08F-5CA7AAC43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7FED"/>
  </w:style>
  <w:style w:type="paragraph" w:styleId="Heading2">
    <w:name w:val="heading 2"/>
    <w:basedOn w:val="Normal"/>
    <w:next w:val="Normal"/>
    <w:link w:val="Heading2Char"/>
    <w:uiPriority w:val="9"/>
    <w:unhideWhenUsed/>
    <w:qFormat/>
    <w:rsid w:val="00163D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91123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7FED"/>
    <w:rPr>
      <w:color w:val="0000FF" w:themeColor="hyperlink"/>
      <w:u w:val="single"/>
    </w:rPr>
  </w:style>
  <w:style w:type="character" w:styleId="CommentReference">
    <w:name w:val="annotation reference"/>
    <w:uiPriority w:val="99"/>
    <w:semiHidden/>
    <w:unhideWhenUsed/>
    <w:rsid w:val="00997FED"/>
    <w:rPr>
      <w:sz w:val="16"/>
      <w:szCs w:val="16"/>
    </w:rPr>
  </w:style>
  <w:style w:type="paragraph" w:styleId="CommentText">
    <w:name w:val="annotation text"/>
    <w:basedOn w:val="Normal"/>
    <w:link w:val="CommentTextChar"/>
    <w:uiPriority w:val="99"/>
    <w:unhideWhenUsed/>
    <w:rsid w:val="00997FED"/>
    <w:pPr>
      <w:spacing w:line="240" w:lineRule="auto"/>
    </w:pPr>
    <w:rPr>
      <w:rFonts w:ascii="Calibri" w:eastAsia="Calibri" w:hAnsi="Calibri" w:cs="Times New Roman"/>
      <w:sz w:val="20"/>
      <w:szCs w:val="20"/>
      <w:lang w:val="x-none" w:eastAsia="x-none"/>
    </w:rPr>
  </w:style>
  <w:style w:type="character" w:customStyle="1" w:styleId="CommentTextChar">
    <w:name w:val="Comment Text Char"/>
    <w:basedOn w:val="DefaultParagraphFont"/>
    <w:link w:val="CommentText"/>
    <w:uiPriority w:val="99"/>
    <w:rsid w:val="00997FED"/>
    <w:rPr>
      <w:rFonts w:ascii="Calibri" w:eastAsia="Calibri" w:hAnsi="Calibri" w:cs="Times New Roman"/>
      <w:sz w:val="20"/>
      <w:szCs w:val="20"/>
      <w:lang w:val="x-none" w:eastAsia="x-none"/>
    </w:rPr>
  </w:style>
  <w:style w:type="paragraph" w:styleId="BalloonText">
    <w:name w:val="Balloon Text"/>
    <w:basedOn w:val="Normal"/>
    <w:link w:val="BalloonTextChar"/>
    <w:uiPriority w:val="99"/>
    <w:semiHidden/>
    <w:unhideWhenUsed/>
    <w:rsid w:val="00997F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7FED"/>
    <w:rPr>
      <w:rFonts w:ascii="Tahoma" w:hAnsi="Tahoma" w:cs="Tahoma"/>
      <w:sz w:val="16"/>
      <w:szCs w:val="16"/>
    </w:rPr>
  </w:style>
  <w:style w:type="character" w:customStyle="1" w:styleId="conttitle5">
    <w:name w:val="conttitle5"/>
    <w:rsid w:val="006B6CE9"/>
    <w:rPr>
      <w:rFonts w:ascii="Trebuchet MS" w:hAnsi="Trebuchet MS" w:hint="default"/>
      <w:b/>
      <w:bCs/>
      <w:color w:val="48525B"/>
      <w:sz w:val="18"/>
      <w:szCs w:val="18"/>
    </w:rPr>
  </w:style>
  <w:style w:type="paragraph" w:customStyle="1" w:styleId="CM86">
    <w:name w:val="CM86"/>
    <w:basedOn w:val="Normal"/>
    <w:next w:val="Normal"/>
    <w:uiPriority w:val="99"/>
    <w:rsid w:val="00F2236C"/>
    <w:pPr>
      <w:autoSpaceDE w:val="0"/>
      <w:autoSpaceDN w:val="0"/>
      <w:adjustRightInd w:val="0"/>
      <w:spacing w:after="0" w:line="240" w:lineRule="auto"/>
    </w:pPr>
    <w:rPr>
      <w:rFonts w:ascii="Adobe Garamond Pro Bold" w:eastAsia="Calibri" w:hAnsi="Adobe Garamond Pro Bold" w:cs="Times New Roman"/>
      <w:sz w:val="24"/>
      <w:szCs w:val="24"/>
    </w:rPr>
  </w:style>
  <w:style w:type="paragraph" w:customStyle="1" w:styleId="Default">
    <w:name w:val="Default"/>
    <w:rsid w:val="001F5032"/>
    <w:pPr>
      <w:autoSpaceDE w:val="0"/>
      <w:autoSpaceDN w:val="0"/>
      <w:adjustRightInd w:val="0"/>
      <w:spacing w:after="0" w:line="240" w:lineRule="auto"/>
    </w:pPr>
    <w:rPr>
      <w:rFonts w:ascii="Arial" w:eastAsia="Calibri" w:hAnsi="Arial" w:cs="Arial"/>
      <w:color w:val="000000"/>
      <w:sz w:val="24"/>
      <w:szCs w:val="24"/>
    </w:rPr>
  </w:style>
  <w:style w:type="character" w:styleId="Strong">
    <w:name w:val="Strong"/>
    <w:basedOn w:val="DefaultParagraphFont"/>
    <w:uiPriority w:val="22"/>
    <w:qFormat/>
    <w:rsid w:val="00D7697B"/>
    <w:rPr>
      <w:b/>
      <w:bCs/>
    </w:rPr>
  </w:style>
  <w:style w:type="paragraph" w:styleId="CommentSubject">
    <w:name w:val="annotation subject"/>
    <w:basedOn w:val="CommentText"/>
    <w:next w:val="CommentText"/>
    <w:link w:val="CommentSubjectChar"/>
    <w:uiPriority w:val="99"/>
    <w:semiHidden/>
    <w:unhideWhenUsed/>
    <w:rsid w:val="00145F40"/>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145F40"/>
    <w:rPr>
      <w:rFonts w:ascii="Calibri" w:eastAsia="Calibri" w:hAnsi="Calibri" w:cs="Times New Roman"/>
      <w:b/>
      <w:bCs/>
      <w:sz w:val="20"/>
      <w:szCs w:val="20"/>
      <w:lang w:val="x-none" w:eastAsia="x-none"/>
    </w:rPr>
  </w:style>
  <w:style w:type="paragraph" w:styleId="ListParagraph">
    <w:name w:val="List Paragraph"/>
    <w:basedOn w:val="Normal"/>
    <w:uiPriority w:val="34"/>
    <w:qFormat/>
    <w:rsid w:val="00434380"/>
    <w:pPr>
      <w:ind w:left="720"/>
      <w:contextualSpacing/>
    </w:pPr>
  </w:style>
  <w:style w:type="paragraph" w:styleId="Header">
    <w:name w:val="header"/>
    <w:basedOn w:val="Normal"/>
    <w:link w:val="HeaderChar"/>
    <w:uiPriority w:val="99"/>
    <w:unhideWhenUsed/>
    <w:rsid w:val="00D24F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4FF4"/>
  </w:style>
  <w:style w:type="paragraph" w:styleId="Footer">
    <w:name w:val="footer"/>
    <w:basedOn w:val="Normal"/>
    <w:link w:val="FooterChar"/>
    <w:uiPriority w:val="99"/>
    <w:unhideWhenUsed/>
    <w:rsid w:val="00D24F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4FF4"/>
  </w:style>
  <w:style w:type="character" w:customStyle="1" w:styleId="fulltext-it">
    <w:name w:val="fulltext-it"/>
    <w:basedOn w:val="DefaultParagraphFont"/>
    <w:rsid w:val="00E326D2"/>
  </w:style>
  <w:style w:type="character" w:customStyle="1" w:styleId="ssens">
    <w:name w:val="ssens"/>
    <w:basedOn w:val="DefaultParagraphFont"/>
    <w:rsid w:val="0054335E"/>
  </w:style>
  <w:style w:type="paragraph" w:styleId="NormalWeb">
    <w:name w:val="Normal (Web)"/>
    <w:basedOn w:val="Normal"/>
    <w:uiPriority w:val="99"/>
    <w:semiHidden/>
    <w:unhideWhenUsed/>
    <w:rsid w:val="005C62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911231"/>
    <w:rPr>
      <w:rFonts w:ascii="Times New Roman" w:eastAsia="Times New Roman" w:hAnsi="Times New Roman" w:cs="Times New Roman"/>
      <w:b/>
      <w:bCs/>
      <w:sz w:val="27"/>
      <w:szCs w:val="27"/>
    </w:rPr>
  </w:style>
  <w:style w:type="character" w:styleId="Emphasis">
    <w:name w:val="Emphasis"/>
    <w:basedOn w:val="DefaultParagraphFont"/>
    <w:uiPriority w:val="20"/>
    <w:qFormat/>
    <w:rsid w:val="009114C5"/>
    <w:rPr>
      <w:i/>
      <w:iCs/>
    </w:rPr>
  </w:style>
  <w:style w:type="character" w:customStyle="1" w:styleId="Heading2Char">
    <w:name w:val="Heading 2 Char"/>
    <w:basedOn w:val="DefaultParagraphFont"/>
    <w:link w:val="Heading2"/>
    <w:uiPriority w:val="9"/>
    <w:rsid w:val="00163D9A"/>
    <w:rPr>
      <w:rFonts w:asciiTheme="majorHAnsi" w:eastAsiaTheme="majorEastAsia" w:hAnsiTheme="majorHAnsi" w:cstheme="majorBidi"/>
      <w:b/>
      <w:bCs/>
      <w:color w:val="4F81BD" w:themeColor="accent1"/>
      <w:sz w:val="26"/>
      <w:szCs w:val="26"/>
    </w:rPr>
  </w:style>
  <w:style w:type="character" w:customStyle="1" w:styleId="vi">
    <w:name w:val="vi"/>
    <w:basedOn w:val="DefaultParagraphFont"/>
    <w:rsid w:val="00163D9A"/>
  </w:style>
  <w:style w:type="paragraph" w:styleId="Revision">
    <w:name w:val="Revision"/>
    <w:hidden/>
    <w:uiPriority w:val="99"/>
    <w:semiHidden/>
    <w:rsid w:val="00F12BCA"/>
    <w:pPr>
      <w:spacing w:after="0" w:line="240" w:lineRule="auto"/>
    </w:pPr>
  </w:style>
  <w:style w:type="character" w:customStyle="1" w:styleId="highlight">
    <w:name w:val="highlight"/>
    <w:basedOn w:val="DefaultParagraphFont"/>
    <w:rsid w:val="0017472F"/>
  </w:style>
  <w:style w:type="paragraph" w:customStyle="1" w:styleId="EndNoteBibliographyTitle">
    <w:name w:val="EndNote Bibliography Title"/>
    <w:basedOn w:val="Normal"/>
    <w:link w:val="EndNoteBibliographyTitleChar"/>
    <w:rsid w:val="00A57DEE"/>
    <w:pPr>
      <w:spacing w:after="0"/>
      <w:jc w:val="center"/>
    </w:pPr>
    <w:rPr>
      <w:rFonts w:ascii="Times New Roman" w:hAnsi="Times New Roman" w:cs="Times New Roman"/>
      <w:noProof/>
      <w:sz w:val="24"/>
    </w:rPr>
  </w:style>
  <w:style w:type="character" w:customStyle="1" w:styleId="EndNoteBibliographyTitleChar">
    <w:name w:val="EndNote Bibliography Title Char"/>
    <w:basedOn w:val="DefaultParagraphFont"/>
    <w:link w:val="EndNoteBibliographyTitle"/>
    <w:rsid w:val="00A57DEE"/>
    <w:rPr>
      <w:rFonts w:ascii="Times New Roman" w:hAnsi="Times New Roman" w:cs="Times New Roman"/>
      <w:noProof/>
      <w:sz w:val="24"/>
    </w:rPr>
  </w:style>
  <w:style w:type="paragraph" w:customStyle="1" w:styleId="EndNoteBibliography">
    <w:name w:val="EndNote Bibliography"/>
    <w:basedOn w:val="Normal"/>
    <w:link w:val="EndNoteBibliographyChar"/>
    <w:rsid w:val="00A57DEE"/>
    <w:pPr>
      <w:spacing w:line="240" w:lineRule="auto"/>
    </w:pPr>
    <w:rPr>
      <w:rFonts w:ascii="Times New Roman" w:hAnsi="Times New Roman" w:cs="Times New Roman"/>
      <w:noProof/>
      <w:sz w:val="24"/>
    </w:rPr>
  </w:style>
  <w:style w:type="character" w:customStyle="1" w:styleId="EndNoteBibliographyChar">
    <w:name w:val="EndNote Bibliography Char"/>
    <w:basedOn w:val="DefaultParagraphFont"/>
    <w:link w:val="EndNoteBibliography"/>
    <w:rsid w:val="00A57DEE"/>
    <w:rPr>
      <w:rFonts w:ascii="Times New Roman" w:hAnsi="Times New Roman" w:cs="Times New Roman"/>
      <w:noProof/>
      <w:sz w:val="24"/>
    </w:rPr>
  </w:style>
  <w:style w:type="character" w:styleId="FollowedHyperlink">
    <w:name w:val="FollowedHyperlink"/>
    <w:basedOn w:val="DefaultParagraphFont"/>
    <w:uiPriority w:val="99"/>
    <w:semiHidden/>
    <w:unhideWhenUsed/>
    <w:rsid w:val="00A45E5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74009">
      <w:bodyDiv w:val="1"/>
      <w:marLeft w:val="0"/>
      <w:marRight w:val="0"/>
      <w:marTop w:val="0"/>
      <w:marBottom w:val="0"/>
      <w:divBdr>
        <w:top w:val="none" w:sz="0" w:space="0" w:color="auto"/>
        <w:left w:val="none" w:sz="0" w:space="0" w:color="auto"/>
        <w:bottom w:val="none" w:sz="0" w:space="0" w:color="auto"/>
        <w:right w:val="none" w:sz="0" w:space="0" w:color="auto"/>
      </w:divBdr>
    </w:div>
    <w:div w:id="28839813">
      <w:bodyDiv w:val="1"/>
      <w:marLeft w:val="0"/>
      <w:marRight w:val="0"/>
      <w:marTop w:val="0"/>
      <w:marBottom w:val="0"/>
      <w:divBdr>
        <w:top w:val="none" w:sz="0" w:space="0" w:color="auto"/>
        <w:left w:val="none" w:sz="0" w:space="0" w:color="auto"/>
        <w:bottom w:val="none" w:sz="0" w:space="0" w:color="auto"/>
        <w:right w:val="none" w:sz="0" w:space="0" w:color="auto"/>
      </w:divBdr>
    </w:div>
    <w:div w:id="79761300">
      <w:bodyDiv w:val="1"/>
      <w:marLeft w:val="0"/>
      <w:marRight w:val="0"/>
      <w:marTop w:val="0"/>
      <w:marBottom w:val="0"/>
      <w:divBdr>
        <w:top w:val="none" w:sz="0" w:space="0" w:color="auto"/>
        <w:left w:val="none" w:sz="0" w:space="0" w:color="auto"/>
        <w:bottom w:val="none" w:sz="0" w:space="0" w:color="auto"/>
        <w:right w:val="none" w:sz="0" w:space="0" w:color="auto"/>
      </w:divBdr>
    </w:div>
    <w:div w:id="274869716">
      <w:bodyDiv w:val="1"/>
      <w:marLeft w:val="0"/>
      <w:marRight w:val="0"/>
      <w:marTop w:val="0"/>
      <w:marBottom w:val="0"/>
      <w:divBdr>
        <w:top w:val="none" w:sz="0" w:space="0" w:color="auto"/>
        <w:left w:val="none" w:sz="0" w:space="0" w:color="auto"/>
        <w:bottom w:val="none" w:sz="0" w:space="0" w:color="auto"/>
        <w:right w:val="none" w:sz="0" w:space="0" w:color="auto"/>
      </w:divBdr>
    </w:div>
    <w:div w:id="303825605">
      <w:bodyDiv w:val="1"/>
      <w:marLeft w:val="0"/>
      <w:marRight w:val="0"/>
      <w:marTop w:val="0"/>
      <w:marBottom w:val="0"/>
      <w:divBdr>
        <w:top w:val="none" w:sz="0" w:space="0" w:color="auto"/>
        <w:left w:val="none" w:sz="0" w:space="0" w:color="auto"/>
        <w:bottom w:val="none" w:sz="0" w:space="0" w:color="auto"/>
        <w:right w:val="none" w:sz="0" w:space="0" w:color="auto"/>
      </w:divBdr>
    </w:div>
    <w:div w:id="384330659">
      <w:bodyDiv w:val="1"/>
      <w:marLeft w:val="0"/>
      <w:marRight w:val="0"/>
      <w:marTop w:val="0"/>
      <w:marBottom w:val="0"/>
      <w:divBdr>
        <w:top w:val="none" w:sz="0" w:space="0" w:color="auto"/>
        <w:left w:val="none" w:sz="0" w:space="0" w:color="auto"/>
        <w:bottom w:val="none" w:sz="0" w:space="0" w:color="auto"/>
        <w:right w:val="none" w:sz="0" w:space="0" w:color="auto"/>
      </w:divBdr>
      <w:divsChild>
        <w:div w:id="892427304">
          <w:marLeft w:val="0"/>
          <w:marRight w:val="0"/>
          <w:marTop w:val="0"/>
          <w:marBottom w:val="0"/>
          <w:divBdr>
            <w:top w:val="none" w:sz="0" w:space="0" w:color="auto"/>
            <w:left w:val="none" w:sz="0" w:space="0" w:color="auto"/>
            <w:bottom w:val="none" w:sz="0" w:space="0" w:color="auto"/>
            <w:right w:val="none" w:sz="0" w:space="0" w:color="auto"/>
          </w:divBdr>
          <w:divsChild>
            <w:div w:id="1263609660">
              <w:marLeft w:val="0"/>
              <w:marRight w:val="0"/>
              <w:marTop w:val="0"/>
              <w:marBottom w:val="0"/>
              <w:divBdr>
                <w:top w:val="none" w:sz="0" w:space="0" w:color="auto"/>
                <w:left w:val="none" w:sz="0" w:space="0" w:color="auto"/>
                <w:bottom w:val="none" w:sz="0" w:space="0" w:color="auto"/>
                <w:right w:val="none" w:sz="0" w:space="0" w:color="auto"/>
              </w:divBdr>
            </w:div>
            <w:div w:id="1314946829">
              <w:marLeft w:val="0"/>
              <w:marRight w:val="0"/>
              <w:marTop w:val="0"/>
              <w:marBottom w:val="0"/>
              <w:divBdr>
                <w:top w:val="none" w:sz="0" w:space="0" w:color="auto"/>
                <w:left w:val="none" w:sz="0" w:space="0" w:color="auto"/>
                <w:bottom w:val="none" w:sz="0" w:space="0" w:color="auto"/>
                <w:right w:val="none" w:sz="0" w:space="0" w:color="auto"/>
              </w:divBdr>
            </w:div>
          </w:divsChild>
        </w:div>
        <w:div w:id="236479352">
          <w:marLeft w:val="0"/>
          <w:marRight w:val="0"/>
          <w:marTop w:val="0"/>
          <w:marBottom w:val="0"/>
          <w:divBdr>
            <w:top w:val="none" w:sz="0" w:space="0" w:color="auto"/>
            <w:left w:val="none" w:sz="0" w:space="0" w:color="auto"/>
            <w:bottom w:val="none" w:sz="0" w:space="0" w:color="auto"/>
            <w:right w:val="none" w:sz="0" w:space="0" w:color="auto"/>
          </w:divBdr>
          <w:divsChild>
            <w:div w:id="382675082">
              <w:marLeft w:val="0"/>
              <w:marRight w:val="0"/>
              <w:marTop w:val="0"/>
              <w:marBottom w:val="0"/>
              <w:divBdr>
                <w:top w:val="none" w:sz="0" w:space="0" w:color="auto"/>
                <w:left w:val="none" w:sz="0" w:space="0" w:color="auto"/>
                <w:bottom w:val="none" w:sz="0" w:space="0" w:color="auto"/>
                <w:right w:val="none" w:sz="0" w:space="0" w:color="auto"/>
              </w:divBdr>
            </w:div>
            <w:div w:id="96659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697946">
      <w:bodyDiv w:val="1"/>
      <w:marLeft w:val="0"/>
      <w:marRight w:val="0"/>
      <w:marTop w:val="0"/>
      <w:marBottom w:val="0"/>
      <w:divBdr>
        <w:top w:val="none" w:sz="0" w:space="0" w:color="auto"/>
        <w:left w:val="none" w:sz="0" w:space="0" w:color="auto"/>
        <w:bottom w:val="none" w:sz="0" w:space="0" w:color="auto"/>
        <w:right w:val="none" w:sz="0" w:space="0" w:color="auto"/>
      </w:divBdr>
    </w:div>
    <w:div w:id="506869875">
      <w:bodyDiv w:val="1"/>
      <w:marLeft w:val="0"/>
      <w:marRight w:val="0"/>
      <w:marTop w:val="0"/>
      <w:marBottom w:val="0"/>
      <w:divBdr>
        <w:top w:val="none" w:sz="0" w:space="0" w:color="auto"/>
        <w:left w:val="none" w:sz="0" w:space="0" w:color="auto"/>
        <w:bottom w:val="none" w:sz="0" w:space="0" w:color="auto"/>
        <w:right w:val="none" w:sz="0" w:space="0" w:color="auto"/>
      </w:divBdr>
    </w:div>
    <w:div w:id="683825967">
      <w:bodyDiv w:val="1"/>
      <w:marLeft w:val="0"/>
      <w:marRight w:val="0"/>
      <w:marTop w:val="0"/>
      <w:marBottom w:val="0"/>
      <w:divBdr>
        <w:top w:val="none" w:sz="0" w:space="0" w:color="auto"/>
        <w:left w:val="none" w:sz="0" w:space="0" w:color="auto"/>
        <w:bottom w:val="none" w:sz="0" w:space="0" w:color="auto"/>
        <w:right w:val="none" w:sz="0" w:space="0" w:color="auto"/>
      </w:divBdr>
    </w:div>
    <w:div w:id="858273690">
      <w:bodyDiv w:val="1"/>
      <w:marLeft w:val="0"/>
      <w:marRight w:val="0"/>
      <w:marTop w:val="0"/>
      <w:marBottom w:val="0"/>
      <w:divBdr>
        <w:top w:val="none" w:sz="0" w:space="0" w:color="auto"/>
        <w:left w:val="none" w:sz="0" w:space="0" w:color="auto"/>
        <w:bottom w:val="none" w:sz="0" w:space="0" w:color="auto"/>
        <w:right w:val="none" w:sz="0" w:space="0" w:color="auto"/>
      </w:divBdr>
      <w:divsChild>
        <w:div w:id="1004892830">
          <w:marLeft w:val="0"/>
          <w:marRight w:val="0"/>
          <w:marTop w:val="0"/>
          <w:marBottom w:val="0"/>
          <w:divBdr>
            <w:top w:val="none" w:sz="0" w:space="0" w:color="auto"/>
            <w:left w:val="none" w:sz="0" w:space="0" w:color="auto"/>
            <w:bottom w:val="none" w:sz="0" w:space="0" w:color="auto"/>
            <w:right w:val="none" w:sz="0" w:space="0" w:color="auto"/>
          </w:divBdr>
          <w:divsChild>
            <w:div w:id="2138983851">
              <w:marLeft w:val="0"/>
              <w:marRight w:val="0"/>
              <w:marTop w:val="0"/>
              <w:marBottom w:val="0"/>
              <w:divBdr>
                <w:top w:val="none" w:sz="0" w:space="0" w:color="auto"/>
                <w:left w:val="none" w:sz="0" w:space="0" w:color="auto"/>
                <w:bottom w:val="none" w:sz="0" w:space="0" w:color="auto"/>
                <w:right w:val="none" w:sz="0" w:space="0" w:color="auto"/>
              </w:divBdr>
              <w:divsChild>
                <w:div w:id="197906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934005">
      <w:bodyDiv w:val="1"/>
      <w:marLeft w:val="0"/>
      <w:marRight w:val="0"/>
      <w:marTop w:val="0"/>
      <w:marBottom w:val="0"/>
      <w:divBdr>
        <w:top w:val="none" w:sz="0" w:space="0" w:color="auto"/>
        <w:left w:val="none" w:sz="0" w:space="0" w:color="auto"/>
        <w:bottom w:val="none" w:sz="0" w:space="0" w:color="auto"/>
        <w:right w:val="none" w:sz="0" w:space="0" w:color="auto"/>
      </w:divBdr>
    </w:div>
    <w:div w:id="1230457654">
      <w:bodyDiv w:val="1"/>
      <w:marLeft w:val="0"/>
      <w:marRight w:val="0"/>
      <w:marTop w:val="0"/>
      <w:marBottom w:val="0"/>
      <w:divBdr>
        <w:top w:val="none" w:sz="0" w:space="0" w:color="auto"/>
        <w:left w:val="none" w:sz="0" w:space="0" w:color="auto"/>
        <w:bottom w:val="none" w:sz="0" w:space="0" w:color="auto"/>
        <w:right w:val="none" w:sz="0" w:space="0" w:color="auto"/>
      </w:divBdr>
    </w:div>
    <w:div w:id="1245141575">
      <w:bodyDiv w:val="1"/>
      <w:marLeft w:val="0"/>
      <w:marRight w:val="0"/>
      <w:marTop w:val="0"/>
      <w:marBottom w:val="0"/>
      <w:divBdr>
        <w:top w:val="none" w:sz="0" w:space="0" w:color="auto"/>
        <w:left w:val="none" w:sz="0" w:space="0" w:color="auto"/>
        <w:bottom w:val="none" w:sz="0" w:space="0" w:color="auto"/>
        <w:right w:val="none" w:sz="0" w:space="0" w:color="auto"/>
      </w:divBdr>
    </w:div>
    <w:div w:id="1249001777">
      <w:bodyDiv w:val="1"/>
      <w:marLeft w:val="0"/>
      <w:marRight w:val="0"/>
      <w:marTop w:val="0"/>
      <w:marBottom w:val="0"/>
      <w:divBdr>
        <w:top w:val="none" w:sz="0" w:space="0" w:color="auto"/>
        <w:left w:val="none" w:sz="0" w:space="0" w:color="auto"/>
        <w:bottom w:val="none" w:sz="0" w:space="0" w:color="auto"/>
        <w:right w:val="none" w:sz="0" w:space="0" w:color="auto"/>
      </w:divBdr>
    </w:div>
    <w:div w:id="1309089847">
      <w:bodyDiv w:val="1"/>
      <w:marLeft w:val="0"/>
      <w:marRight w:val="0"/>
      <w:marTop w:val="0"/>
      <w:marBottom w:val="0"/>
      <w:divBdr>
        <w:top w:val="none" w:sz="0" w:space="0" w:color="auto"/>
        <w:left w:val="none" w:sz="0" w:space="0" w:color="auto"/>
        <w:bottom w:val="none" w:sz="0" w:space="0" w:color="auto"/>
        <w:right w:val="none" w:sz="0" w:space="0" w:color="auto"/>
      </w:divBdr>
    </w:div>
    <w:div w:id="1404908352">
      <w:bodyDiv w:val="1"/>
      <w:marLeft w:val="0"/>
      <w:marRight w:val="0"/>
      <w:marTop w:val="0"/>
      <w:marBottom w:val="0"/>
      <w:divBdr>
        <w:top w:val="none" w:sz="0" w:space="0" w:color="auto"/>
        <w:left w:val="none" w:sz="0" w:space="0" w:color="auto"/>
        <w:bottom w:val="none" w:sz="0" w:space="0" w:color="auto"/>
        <w:right w:val="none" w:sz="0" w:space="0" w:color="auto"/>
      </w:divBdr>
    </w:div>
    <w:div w:id="1446774204">
      <w:bodyDiv w:val="1"/>
      <w:marLeft w:val="0"/>
      <w:marRight w:val="0"/>
      <w:marTop w:val="0"/>
      <w:marBottom w:val="0"/>
      <w:divBdr>
        <w:top w:val="none" w:sz="0" w:space="0" w:color="auto"/>
        <w:left w:val="none" w:sz="0" w:space="0" w:color="auto"/>
        <w:bottom w:val="none" w:sz="0" w:space="0" w:color="auto"/>
        <w:right w:val="none" w:sz="0" w:space="0" w:color="auto"/>
      </w:divBdr>
    </w:div>
    <w:div w:id="1456097000">
      <w:bodyDiv w:val="1"/>
      <w:marLeft w:val="0"/>
      <w:marRight w:val="0"/>
      <w:marTop w:val="0"/>
      <w:marBottom w:val="0"/>
      <w:divBdr>
        <w:top w:val="none" w:sz="0" w:space="0" w:color="auto"/>
        <w:left w:val="none" w:sz="0" w:space="0" w:color="auto"/>
        <w:bottom w:val="none" w:sz="0" w:space="0" w:color="auto"/>
        <w:right w:val="none" w:sz="0" w:space="0" w:color="auto"/>
      </w:divBdr>
    </w:div>
    <w:div w:id="1791433431">
      <w:bodyDiv w:val="1"/>
      <w:marLeft w:val="0"/>
      <w:marRight w:val="0"/>
      <w:marTop w:val="0"/>
      <w:marBottom w:val="0"/>
      <w:divBdr>
        <w:top w:val="none" w:sz="0" w:space="0" w:color="auto"/>
        <w:left w:val="none" w:sz="0" w:space="0" w:color="auto"/>
        <w:bottom w:val="none" w:sz="0" w:space="0" w:color="auto"/>
        <w:right w:val="none" w:sz="0" w:space="0" w:color="auto"/>
      </w:divBdr>
    </w:div>
    <w:div w:id="1795055540">
      <w:bodyDiv w:val="1"/>
      <w:marLeft w:val="0"/>
      <w:marRight w:val="0"/>
      <w:marTop w:val="0"/>
      <w:marBottom w:val="0"/>
      <w:divBdr>
        <w:top w:val="none" w:sz="0" w:space="0" w:color="auto"/>
        <w:left w:val="none" w:sz="0" w:space="0" w:color="auto"/>
        <w:bottom w:val="none" w:sz="0" w:space="0" w:color="auto"/>
        <w:right w:val="none" w:sz="0" w:space="0" w:color="auto"/>
      </w:divBdr>
    </w:div>
    <w:div w:id="1797868789">
      <w:bodyDiv w:val="1"/>
      <w:marLeft w:val="0"/>
      <w:marRight w:val="0"/>
      <w:marTop w:val="0"/>
      <w:marBottom w:val="0"/>
      <w:divBdr>
        <w:top w:val="none" w:sz="0" w:space="0" w:color="auto"/>
        <w:left w:val="none" w:sz="0" w:space="0" w:color="auto"/>
        <w:bottom w:val="none" w:sz="0" w:space="0" w:color="auto"/>
        <w:right w:val="none" w:sz="0" w:space="0" w:color="auto"/>
      </w:divBdr>
    </w:div>
    <w:div w:id="1851412219">
      <w:bodyDiv w:val="1"/>
      <w:marLeft w:val="0"/>
      <w:marRight w:val="0"/>
      <w:marTop w:val="0"/>
      <w:marBottom w:val="0"/>
      <w:divBdr>
        <w:top w:val="none" w:sz="0" w:space="0" w:color="auto"/>
        <w:left w:val="none" w:sz="0" w:space="0" w:color="auto"/>
        <w:bottom w:val="none" w:sz="0" w:space="0" w:color="auto"/>
        <w:right w:val="none" w:sz="0" w:space="0" w:color="auto"/>
      </w:divBdr>
    </w:div>
    <w:div w:id="1978367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ertrt.org/?p=about_how_glossary" TargetMode="External"/><Relationship Id="rId13" Type="http://schemas.openxmlformats.org/officeDocument/2006/relationships/hyperlink" Target="http://www.nebhands.nebraska.edu/files/227_asset_mapping.pdf" TargetMode="External"/><Relationship Id="rId18" Type="http://schemas.openxmlformats.org/officeDocument/2006/relationships/hyperlink" Target="http://www.centertrt.org/?p=about_how_glossary" TargetMode="External"/><Relationship Id="rId26" Type="http://schemas.openxmlformats.org/officeDocument/2006/relationships/hyperlink" Target="http://www.healthevidence.org/glossary.aspx"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cdc.gov/CommunitiesPuttingPreventiontoWork/program/environmental_change.htm" TargetMode="External"/><Relationship Id="rId34" Type="http://schemas.openxmlformats.org/officeDocument/2006/relationships/hyperlink" Target="http://www.orau.gov/cdcynergy/soc2web/Content/activeinformation/glossary/glossarycontent.htm" TargetMode="External"/><Relationship Id="rId7" Type="http://schemas.openxmlformats.org/officeDocument/2006/relationships/endnotes" Target="endnotes.xml"/><Relationship Id="rId12" Type="http://schemas.openxmlformats.org/officeDocument/2006/relationships/hyperlink" Target="http://www.atsdr.cdc.gov/glossary.html" TargetMode="External"/><Relationship Id="rId17" Type="http://schemas.openxmlformats.org/officeDocument/2006/relationships/hyperlink" Target="http://centertrt.org/" TargetMode="External"/><Relationship Id="rId25" Type="http://schemas.openxmlformats.org/officeDocument/2006/relationships/hyperlink" Target="http://www.thecommunityguide.org/about/glossary.html" TargetMode="External"/><Relationship Id="rId33" Type="http://schemas.openxmlformats.org/officeDocument/2006/relationships/hyperlink" Target="http://cancercontrol.cancer.gov/use_what_works/start.htm" TargetMode="Externa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4.state.nj.us/dhss-shad/home/ReliabilityValidity.html" TargetMode="External"/><Relationship Id="rId20" Type="http://schemas.openxmlformats.org/officeDocument/2006/relationships/hyperlink" Target="http://www.cdc.gov/TeenPregnancy/Docs/AdaptationGuidelines.docx" TargetMode="External"/><Relationship Id="rId29" Type="http://schemas.openxmlformats.org/officeDocument/2006/relationships/hyperlink" Target="http://cancercontrol.cancer.gov/use_what_works/Appendix_B_Glossary.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thecommunityguide.org" TargetMode="External"/><Relationship Id="rId32" Type="http://schemas.openxmlformats.org/officeDocument/2006/relationships/hyperlink" Target="http://www.cancer.gov/cancertopics/cancerlibrary/theory.pdf"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ritannica.com/EBchecked/topic/477525/probability-sampling" TargetMode="External"/><Relationship Id="rId23" Type="http://schemas.openxmlformats.org/officeDocument/2006/relationships/hyperlink" Target="http://www.rand.org/content/dam/rand/pubs/technical_reports/2004/RAND_TR101.pdf" TargetMode="External"/><Relationship Id="rId28" Type="http://schemas.openxmlformats.org/officeDocument/2006/relationships/hyperlink" Target="http://naccho.org/topics/infrastructure/community-health-assessment-and-improvement-planning/upload/Definitions.pdf" TargetMode="External"/><Relationship Id="rId36" Type="http://schemas.openxmlformats.org/officeDocument/2006/relationships/hyperlink" Target="http://www.nrepp.samhsa.gov/AboutGlossary.aspx" TargetMode="External"/><Relationship Id="rId10" Type="http://schemas.openxmlformats.org/officeDocument/2006/relationships/header" Target="header1.xml"/><Relationship Id="rId19" Type="http://schemas.openxmlformats.org/officeDocument/2006/relationships/hyperlink" Target="http://www.cdc.gov/healthycommunitiesprogram/tools/change/pdf/changeactionguide.pdf" TargetMode="External"/><Relationship Id="rId31" Type="http://schemas.openxmlformats.org/officeDocument/2006/relationships/hyperlink" Target="http://cancercontrol.cancer.gov/use_what_works/Appendix_B_Glossary.pdf" TargetMode="External"/><Relationship Id="rId4" Type="http://schemas.openxmlformats.org/officeDocument/2006/relationships/settings" Target="settings.xml"/><Relationship Id="rId9" Type="http://schemas.openxmlformats.org/officeDocument/2006/relationships/hyperlink" Target="http://cancercontrolplanet.cancer.gov/" TargetMode="External"/><Relationship Id="rId14" Type="http://schemas.openxmlformats.org/officeDocument/2006/relationships/hyperlink" Target="http://www.britannica.com/EBchecked/topic/307522/nonprobability-sampling" TargetMode="External"/><Relationship Id="rId22" Type="http://schemas.openxmlformats.org/officeDocument/2006/relationships/hyperlink" Target="http://www.cdc.gov/" TargetMode="External"/><Relationship Id="rId27" Type="http://schemas.openxmlformats.org/officeDocument/2006/relationships/hyperlink" Target="http://www.merriam-webster.com/dictionary/demographics" TargetMode="External"/><Relationship Id="rId30" Type="http://schemas.openxmlformats.org/officeDocument/2006/relationships/hyperlink" Target="http://rtips.cancer.gov/rtips/faq.do" TargetMode="External"/><Relationship Id="rId35" Type="http://schemas.openxmlformats.org/officeDocument/2006/relationships/hyperlink" Target="http://www.phaboard.org/wp-content/uploads/PHAB-Acronyms-and-Glossary-of-Terms-Version-1.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4356F-4DF4-45BA-A9C7-D29E3C2D4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14714</Words>
  <Characters>83874</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
    </vt:vector>
  </TitlesOfParts>
  <Company>Emory University</Company>
  <LinksUpToDate>false</LinksUpToDate>
  <CharactersWithSpaces>98392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Coleman, Shanice Ivy</dc:creator>
  <cp:lastModifiedBy>Decosimo, Kasey Poole</cp:lastModifiedBy>
  <cp:revision>3</cp:revision>
  <cp:lastPrinted>2013-09-30T16:03:00Z</cp:lastPrinted>
  <dcterms:created xsi:type="dcterms:W3CDTF">2017-07-25T12:22:00Z</dcterms:created>
  <dcterms:modified xsi:type="dcterms:W3CDTF">2017-07-25T12:30:00Z</dcterms:modified>
</cp:coreProperties>
</file>